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BCEB6" w14:textId="77777777" w:rsidR="004F1CAF" w:rsidRDefault="004F1CAF" w:rsidP="004F1CAF">
      <w:pPr>
        <w:spacing w:after="0"/>
        <w:jc w:val="center"/>
        <w:rPr>
          <w:ins w:id="0" w:author="David Beavers" w:date="2018-03-28T09:17:00Z"/>
          <w:rFonts w:ascii="Arial" w:hAnsi="Arial" w:cs="Arial"/>
          <w:b/>
          <w:sz w:val="32"/>
          <w:szCs w:val="32"/>
        </w:rPr>
      </w:pPr>
      <w:ins w:id="1" w:author="David Beavers" w:date="2018-03-28T09:17:00Z">
        <w:r>
          <w:rPr>
            <w:rFonts w:ascii="Arial" w:hAnsi="Arial" w:cs="Arial"/>
            <w:b/>
            <w:sz w:val="32"/>
            <w:szCs w:val="32"/>
          </w:rPr>
          <w:t>COMMENTS BY SUNESTY ENERGY CATALYSTS LLC</w:t>
        </w:r>
      </w:ins>
    </w:p>
    <w:p w14:paraId="0663FB3A" w14:textId="77777777" w:rsidR="00795B0E" w:rsidRDefault="00795B0E" w:rsidP="008F0D1B">
      <w:pPr>
        <w:spacing w:after="0"/>
        <w:jc w:val="center"/>
        <w:rPr>
          <w:rFonts w:ascii="Arial" w:hAnsi="Arial" w:cs="Arial"/>
          <w:b/>
          <w:sz w:val="32"/>
          <w:szCs w:val="32"/>
        </w:rPr>
      </w:pPr>
    </w:p>
    <w:p w14:paraId="704442D7" w14:textId="6C2C9BDA" w:rsidR="00525F33" w:rsidRDefault="00A7075C" w:rsidP="008F0D1B">
      <w:pPr>
        <w:spacing w:after="0"/>
        <w:jc w:val="center"/>
        <w:rPr>
          <w:rFonts w:ascii="Arial" w:hAnsi="Arial" w:cs="Arial"/>
          <w:b/>
          <w:sz w:val="32"/>
          <w:szCs w:val="32"/>
        </w:rPr>
      </w:pPr>
      <w:r>
        <w:rPr>
          <w:rFonts w:ascii="Arial" w:hAnsi="Arial" w:cs="Arial"/>
          <w:b/>
          <w:noProof/>
          <w:sz w:val="32"/>
          <w:szCs w:val="32"/>
        </w:rPr>
        <w:drawing>
          <wp:anchor distT="0" distB="0" distL="114300" distR="114300" simplePos="0" relativeHeight="251664384" behindDoc="0" locked="0" layoutInCell="1" allowOverlap="1" wp14:anchorId="594AD89D" wp14:editId="2764E145">
            <wp:simplePos x="0" y="0"/>
            <wp:positionH relativeFrom="margin">
              <wp:align>left</wp:align>
            </wp:positionH>
            <wp:positionV relativeFrom="paragraph">
              <wp:posOffset>0</wp:posOffset>
            </wp:positionV>
            <wp:extent cx="1033780" cy="609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780" cy="609600"/>
                    </a:xfrm>
                    <a:prstGeom prst="rect">
                      <a:avLst/>
                    </a:prstGeom>
                    <a:noFill/>
                  </pic:spPr>
                </pic:pic>
              </a:graphicData>
            </a:graphic>
            <wp14:sizeRelH relativeFrom="page">
              <wp14:pctWidth>0</wp14:pctWidth>
            </wp14:sizeRelH>
            <wp14:sizeRelV relativeFrom="page">
              <wp14:pctHeight>0</wp14:pctHeight>
            </wp14:sizeRelV>
          </wp:anchor>
        </w:drawing>
      </w:r>
      <w:r w:rsidR="00F16EEA" w:rsidRPr="00525F33">
        <w:rPr>
          <w:rFonts w:ascii="Arial" w:hAnsi="Arial" w:cs="Arial"/>
          <w:b/>
          <w:sz w:val="32"/>
          <w:szCs w:val="32"/>
        </w:rPr>
        <w:t>SMART Customer Disclosure Form</w:t>
      </w:r>
    </w:p>
    <w:p w14:paraId="05C52786" w14:textId="6862D8F4" w:rsidR="00525F33" w:rsidRPr="00525F33" w:rsidRDefault="00525F33" w:rsidP="00525F33">
      <w:pPr>
        <w:jc w:val="center"/>
        <w:rPr>
          <w:rFonts w:ascii="Arial" w:hAnsi="Arial" w:cs="Arial"/>
          <w:b/>
          <w:sz w:val="24"/>
          <w:szCs w:val="24"/>
        </w:rPr>
      </w:pPr>
      <w:r w:rsidRPr="00525F33">
        <w:rPr>
          <w:rFonts w:ascii="Arial" w:hAnsi="Arial" w:cs="Arial"/>
          <w:b/>
          <w:sz w:val="24"/>
          <w:szCs w:val="24"/>
        </w:rPr>
        <w:t>(</w:t>
      </w:r>
      <w:r w:rsidR="00C01DC5">
        <w:rPr>
          <w:rFonts w:ascii="Arial" w:hAnsi="Arial" w:cs="Arial"/>
          <w:b/>
          <w:sz w:val="24"/>
          <w:szCs w:val="24"/>
        </w:rPr>
        <w:t>Third Party Ownership</w:t>
      </w:r>
      <w:ins w:id="2" w:author="David Beavers" w:date="2018-03-28T12:21:00Z">
        <w:r w:rsidR="000117AA">
          <w:rPr>
            <w:rFonts w:ascii="Arial" w:hAnsi="Arial" w:cs="Arial"/>
            <w:b/>
            <w:sz w:val="24"/>
            <w:szCs w:val="24"/>
          </w:rPr>
          <w:t xml:space="preserve">: 25 kW AC </w:t>
        </w:r>
      </w:ins>
      <w:ins w:id="3" w:author="David Beavers" w:date="2018-03-28T12:22:00Z">
        <w:r w:rsidR="000117AA">
          <w:rPr>
            <w:rFonts w:ascii="Arial" w:hAnsi="Arial" w:cs="Arial"/>
            <w:b/>
            <w:sz w:val="24"/>
            <w:szCs w:val="24"/>
          </w:rPr>
          <w:t>or Less</w:t>
        </w:r>
      </w:ins>
      <w:r w:rsidRPr="00525F33">
        <w:rPr>
          <w:rFonts w:ascii="Arial" w:hAnsi="Arial" w:cs="Arial"/>
          <w:b/>
          <w:sz w:val="24"/>
          <w:szCs w:val="24"/>
        </w:rPr>
        <w:t>)</w:t>
      </w:r>
    </w:p>
    <w:p w14:paraId="181D867D" w14:textId="1E803587" w:rsidR="003A1E74" w:rsidRDefault="003A1E74" w:rsidP="003A1E74">
      <w:pPr>
        <w:spacing w:after="0"/>
        <w:ind w:left="2160"/>
        <w:rPr>
          <w:rFonts w:ascii="Arial" w:hAnsi="Arial" w:cs="Arial"/>
          <w:b/>
          <w:sz w:val="18"/>
          <w:szCs w:val="18"/>
        </w:rPr>
      </w:pPr>
      <w:r w:rsidRPr="00D53D80">
        <w:rPr>
          <w:rFonts w:ascii="Arial" w:hAnsi="Arial" w:cs="Arial"/>
          <w:b/>
          <w:sz w:val="18"/>
          <w:szCs w:val="18"/>
        </w:rPr>
        <w:t xml:space="preserve">The purpose of this form is to provide consumers with a straightforward, </w:t>
      </w:r>
      <w:r w:rsidR="00E12999" w:rsidRPr="00D53D80">
        <w:rPr>
          <w:rFonts w:ascii="Arial" w:hAnsi="Arial" w:cs="Arial"/>
          <w:b/>
          <w:sz w:val="18"/>
          <w:szCs w:val="18"/>
        </w:rPr>
        <w:t xml:space="preserve">uniform, </w:t>
      </w:r>
      <w:r w:rsidR="00E12999">
        <w:rPr>
          <w:rFonts w:ascii="Arial" w:hAnsi="Arial" w:cs="Arial"/>
          <w:b/>
          <w:sz w:val="18"/>
          <w:szCs w:val="18"/>
        </w:rPr>
        <w:t xml:space="preserve"> </w:t>
      </w:r>
      <w:r>
        <w:rPr>
          <w:rFonts w:ascii="Arial" w:hAnsi="Arial" w:cs="Arial"/>
          <w:b/>
          <w:sz w:val="18"/>
          <w:szCs w:val="18"/>
        </w:rPr>
        <w:t xml:space="preserve">      </w:t>
      </w:r>
      <w:r w:rsidRPr="00D53D80">
        <w:rPr>
          <w:rFonts w:ascii="Arial" w:hAnsi="Arial" w:cs="Arial"/>
          <w:b/>
          <w:sz w:val="18"/>
          <w:szCs w:val="18"/>
        </w:rPr>
        <w:t xml:space="preserve">and transparent resource to evaluate potential solar transactions under </w:t>
      </w:r>
      <w:r>
        <w:rPr>
          <w:rFonts w:ascii="Arial" w:hAnsi="Arial" w:cs="Arial"/>
          <w:b/>
          <w:sz w:val="18"/>
          <w:szCs w:val="18"/>
        </w:rPr>
        <w:t>the Solar Massachusetts Renewable Target (</w:t>
      </w:r>
      <w:r w:rsidRPr="00D53D80">
        <w:rPr>
          <w:rFonts w:ascii="Arial" w:hAnsi="Arial" w:cs="Arial"/>
          <w:b/>
          <w:sz w:val="18"/>
          <w:szCs w:val="18"/>
        </w:rPr>
        <w:t>SMART</w:t>
      </w:r>
      <w:r>
        <w:rPr>
          <w:rFonts w:ascii="Arial" w:hAnsi="Arial" w:cs="Arial"/>
          <w:b/>
          <w:sz w:val="18"/>
          <w:szCs w:val="18"/>
        </w:rPr>
        <w:t>) Program</w:t>
      </w:r>
      <w:r w:rsidRPr="00D53D80">
        <w:rPr>
          <w:rFonts w:ascii="Arial" w:hAnsi="Arial" w:cs="Arial"/>
          <w:b/>
          <w:sz w:val="18"/>
          <w:szCs w:val="18"/>
        </w:rPr>
        <w:t>.</w:t>
      </w:r>
    </w:p>
    <w:p w14:paraId="37922C39" w14:textId="77777777" w:rsidR="00E12999" w:rsidRDefault="00E12999" w:rsidP="003A1E74">
      <w:pPr>
        <w:spacing w:after="0"/>
        <w:ind w:left="2160"/>
        <w:rPr>
          <w:rFonts w:ascii="Arial" w:hAnsi="Arial" w:cs="Arial"/>
          <w:b/>
          <w:sz w:val="18"/>
          <w:szCs w:val="18"/>
        </w:rPr>
      </w:pPr>
    </w:p>
    <w:p w14:paraId="7D870A30" w14:textId="339BAC57" w:rsidR="00E12999" w:rsidRPr="00D53D80" w:rsidRDefault="00E12999" w:rsidP="001D48E1">
      <w:pPr>
        <w:ind w:left="360"/>
        <w:rPr>
          <w:rFonts w:ascii="Arial" w:hAnsi="Arial" w:cs="Arial"/>
          <w:b/>
          <w:sz w:val="18"/>
          <w:szCs w:val="18"/>
        </w:rPr>
      </w:pPr>
      <w:r>
        <w:rPr>
          <w:rFonts w:ascii="Arial" w:hAnsi="Arial" w:cs="Arial"/>
          <w:b/>
          <w:sz w:val="18"/>
          <w:szCs w:val="18"/>
        </w:rPr>
        <w:t>*Hosting a Solar Tariff Generation Unit (STGU) owned by a third party</w:t>
      </w:r>
      <w:r w:rsidRPr="00E12999">
        <w:rPr>
          <w:rFonts w:ascii="Arial" w:hAnsi="Arial" w:cs="Arial"/>
          <w:b/>
          <w:sz w:val="18"/>
          <w:szCs w:val="18"/>
        </w:rPr>
        <w:t xml:space="preserve"> may or may not reduce customers’ total electricity costs depending on market conditions.</w:t>
      </w:r>
    </w:p>
    <w:tbl>
      <w:tblPr>
        <w:tblStyle w:val="TableGrid"/>
        <w:tblW w:w="9738" w:type="dxa"/>
        <w:tblLook w:val="04A0" w:firstRow="1" w:lastRow="0" w:firstColumn="1" w:lastColumn="0" w:noHBand="0" w:noVBand="1"/>
      </w:tblPr>
      <w:tblGrid>
        <w:gridCol w:w="4788"/>
        <w:gridCol w:w="4950"/>
      </w:tblGrid>
      <w:tr w:rsidR="00F16EEA" w:rsidRPr="00525F33" w14:paraId="7037A326" w14:textId="77777777" w:rsidTr="001D48E1">
        <w:trPr>
          <w:trHeight w:val="432"/>
        </w:trPr>
        <w:tc>
          <w:tcPr>
            <w:tcW w:w="4788" w:type="dxa"/>
            <w:shd w:val="clear" w:color="auto" w:fill="BFBFBF" w:themeFill="background1" w:themeFillShade="BF"/>
            <w:vAlign w:val="center"/>
          </w:tcPr>
          <w:p w14:paraId="40CB3BFC" w14:textId="77777777" w:rsidR="00F16EEA" w:rsidRPr="00525F33" w:rsidRDefault="00F16EEA" w:rsidP="00FE2E13">
            <w:pPr>
              <w:rPr>
                <w:rFonts w:ascii="Arial" w:hAnsi="Arial" w:cs="Arial"/>
                <w:b/>
                <w:sz w:val="20"/>
                <w:szCs w:val="20"/>
              </w:rPr>
            </w:pPr>
            <w:r w:rsidRPr="00525F33">
              <w:rPr>
                <w:rFonts w:ascii="Arial" w:hAnsi="Arial" w:cs="Arial"/>
                <w:b/>
                <w:sz w:val="20"/>
                <w:szCs w:val="20"/>
              </w:rPr>
              <w:t>CUSTOMER INFORMATION</w:t>
            </w:r>
          </w:p>
        </w:tc>
        <w:tc>
          <w:tcPr>
            <w:tcW w:w="4950" w:type="dxa"/>
            <w:shd w:val="clear" w:color="auto" w:fill="BFBFBF" w:themeFill="background1" w:themeFillShade="BF"/>
            <w:vAlign w:val="center"/>
          </w:tcPr>
          <w:p w14:paraId="4FC91501" w14:textId="3A63336C" w:rsidR="00F16EEA" w:rsidRPr="00525F33" w:rsidRDefault="00C01DC5" w:rsidP="00FE2E13">
            <w:pPr>
              <w:rPr>
                <w:rFonts w:ascii="Arial" w:hAnsi="Arial" w:cs="Arial"/>
                <w:b/>
                <w:sz w:val="20"/>
                <w:szCs w:val="20"/>
              </w:rPr>
            </w:pPr>
            <w:r>
              <w:rPr>
                <w:rFonts w:ascii="Arial" w:hAnsi="Arial" w:cs="Arial"/>
                <w:b/>
                <w:sz w:val="20"/>
                <w:szCs w:val="20"/>
              </w:rPr>
              <w:t>SYSTEM OWNER</w:t>
            </w:r>
            <w:r w:rsidR="00722113">
              <w:rPr>
                <w:rFonts w:ascii="Arial" w:hAnsi="Arial" w:cs="Arial"/>
                <w:b/>
                <w:sz w:val="20"/>
                <w:szCs w:val="20"/>
              </w:rPr>
              <w:t xml:space="preserve"> CONTACT</w:t>
            </w:r>
            <w:r w:rsidRPr="00525F33">
              <w:rPr>
                <w:rFonts w:ascii="Arial" w:hAnsi="Arial" w:cs="Arial"/>
                <w:b/>
                <w:sz w:val="20"/>
                <w:szCs w:val="20"/>
              </w:rPr>
              <w:t xml:space="preserve"> </w:t>
            </w:r>
            <w:r w:rsidR="00F16EEA" w:rsidRPr="00525F33">
              <w:rPr>
                <w:rFonts w:ascii="Arial" w:hAnsi="Arial" w:cs="Arial"/>
                <w:b/>
                <w:sz w:val="20"/>
                <w:szCs w:val="20"/>
              </w:rPr>
              <w:t>INFORMATION</w:t>
            </w:r>
          </w:p>
        </w:tc>
      </w:tr>
      <w:tr w:rsidR="00F16EEA" w:rsidRPr="00525F33" w14:paraId="20D026E4" w14:textId="77777777" w:rsidTr="001D48E1">
        <w:trPr>
          <w:trHeight w:val="288"/>
        </w:trPr>
        <w:tc>
          <w:tcPr>
            <w:tcW w:w="4788" w:type="dxa"/>
            <w:vAlign w:val="bottom"/>
          </w:tcPr>
          <w:p w14:paraId="217AD634" w14:textId="77777777" w:rsidR="00307D53" w:rsidRPr="00525F33" w:rsidRDefault="00307D53" w:rsidP="00334E9B">
            <w:pPr>
              <w:rPr>
                <w:rFonts w:ascii="Arial" w:hAnsi="Arial" w:cs="Arial"/>
                <w:sz w:val="20"/>
                <w:szCs w:val="20"/>
              </w:rPr>
            </w:pPr>
            <w:r w:rsidRPr="00525F33">
              <w:rPr>
                <w:rFonts w:ascii="Arial" w:hAnsi="Arial" w:cs="Arial"/>
                <w:sz w:val="20"/>
                <w:szCs w:val="20"/>
              </w:rPr>
              <w:t>Customer ID:</w:t>
            </w:r>
          </w:p>
        </w:tc>
        <w:tc>
          <w:tcPr>
            <w:tcW w:w="4950" w:type="dxa"/>
            <w:vAlign w:val="bottom"/>
          </w:tcPr>
          <w:p w14:paraId="007843DD" w14:textId="77777777" w:rsidR="00F16EEA" w:rsidRPr="00525F33" w:rsidRDefault="00307D53" w:rsidP="00334E9B">
            <w:pPr>
              <w:rPr>
                <w:rFonts w:ascii="Arial" w:hAnsi="Arial" w:cs="Arial"/>
                <w:sz w:val="20"/>
                <w:szCs w:val="20"/>
              </w:rPr>
            </w:pPr>
            <w:r w:rsidRPr="00525F33">
              <w:rPr>
                <w:rFonts w:ascii="Arial" w:hAnsi="Arial" w:cs="Arial"/>
                <w:sz w:val="20"/>
                <w:szCs w:val="20"/>
              </w:rPr>
              <w:t>Company:</w:t>
            </w:r>
          </w:p>
        </w:tc>
      </w:tr>
      <w:tr w:rsidR="00F16EEA" w:rsidRPr="00525F33" w14:paraId="0614C688" w14:textId="77777777" w:rsidTr="001D48E1">
        <w:trPr>
          <w:trHeight w:val="288"/>
        </w:trPr>
        <w:tc>
          <w:tcPr>
            <w:tcW w:w="4788" w:type="dxa"/>
            <w:vAlign w:val="bottom"/>
          </w:tcPr>
          <w:p w14:paraId="6C70B5BE" w14:textId="77777777" w:rsidR="00307D53" w:rsidRPr="00525F33" w:rsidRDefault="00307D53" w:rsidP="00334E9B">
            <w:pPr>
              <w:rPr>
                <w:rFonts w:ascii="Arial" w:hAnsi="Arial" w:cs="Arial"/>
                <w:sz w:val="20"/>
                <w:szCs w:val="20"/>
              </w:rPr>
            </w:pPr>
            <w:r w:rsidRPr="00525F33">
              <w:rPr>
                <w:rFonts w:ascii="Arial" w:hAnsi="Arial" w:cs="Arial"/>
                <w:sz w:val="20"/>
                <w:szCs w:val="20"/>
              </w:rPr>
              <w:t>Customer Name:</w:t>
            </w:r>
          </w:p>
        </w:tc>
        <w:tc>
          <w:tcPr>
            <w:tcW w:w="4950" w:type="dxa"/>
            <w:vAlign w:val="bottom"/>
          </w:tcPr>
          <w:p w14:paraId="3AF93937" w14:textId="77777777" w:rsidR="00F16EEA" w:rsidRPr="00525F33" w:rsidRDefault="00307D53" w:rsidP="00334E9B">
            <w:pPr>
              <w:rPr>
                <w:rFonts w:ascii="Arial" w:hAnsi="Arial" w:cs="Arial"/>
                <w:sz w:val="20"/>
                <w:szCs w:val="20"/>
              </w:rPr>
            </w:pPr>
            <w:r w:rsidRPr="00525F33">
              <w:rPr>
                <w:rFonts w:ascii="Arial" w:hAnsi="Arial" w:cs="Arial"/>
                <w:sz w:val="20"/>
                <w:szCs w:val="20"/>
              </w:rPr>
              <w:t>Preparer Name:</w:t>
            </w:r>
          </w:p>
        </w:tc>
      </w:tr>
      <w:tr w:rsidR="00F16EEA" w:rsidRPr="00525F33" w14:paraId="48A4FAAB" w14:textId="77777777" w:rsidTr="001D48E1">
        <w:trPr>
          <w:trHeight w:val="288"/>
        </w:trPr>
        <w:tc>
          <w:tcPr>
            <w:tcW w:w="4788" w:type="dxa"/>
            <w:vAlign w:val="bottom"/>
          </w:tcPr>
          <w:p w14:paraId="6610F0D3" w14:textId="77777777" w:rsidR="00307D53" w:rsidRPr="00525F33" w:rsidRDefault="00307D53" w:rsidP="00334E9B">
            <w:pPr>
              <w:rPr>
                <w:rFonts w:ascii="Arial" w:hAnsi="Arial" w:cs="Arial"/>
                <w:sz w:val="20"/>
                <w:szCs w:val="20"/>
              </w:rPr>
            </w:pPr>
            <w:r w:rsidRPr="00525F33">
              <w:rPr>
                <w:rFonts w:ascii="Arial" w:hAnsi="Arial" w:cs="Arial"/>
                <w:sz w:val="20"/>
                <w:szCs w:val="20"/>
              </w:rPr>
              <w:t>Street Address:</w:t>
            </w:r>
          </w:p>
        </w:tc>
        <w:tc>
          <w:tcPr>
            <w:tcW w:w="4950" w:type="dxa"/>
            <w:vAlign w:val="bottom"/>
          </w:tcPr>
          <w:p w14:paraId="32F3A8F1" w14:textId="77777777" w:rsidR="00F16EEA" w:rsidRPr="00525F33" w:rsidRDefault="00307D53" w:rsidP="00334E9B">
            <w:pPr>
              <w:rPr>
                <w:rFonts w:ascii="Arial" w:hAnsi="Arial" w:cs="Arial"/>
                <w:sz w:val="20"/>
                <w:szCs w:val="20"/>
              </w:rPr>
            </w:pPr>
            <w:r w:rsidRPr="00525F33">
              <w:rPr>
                <w:rFonts w:ascii="Arial" w:hAnsi="Arial" w:cs="Arial"/>
                <w:sz w:val="20"/>
                <w:szCs w:val="20"/>
              </w:rPr>
              <w:t>Street Address:</w:t>
            </w:r>
          </w:p>
        </w:tc>
      </w:tr>
      <w:tr w:rsidR="00F16EEA" w:rsidRPr="00525F33" w14:paraId="08909BEF" w14:textId="77777777" w:rsidTr="001D48E1">
        <w:trPr>
          <w:trHeight w:val="288"/>
        </w:trPr>
        <w:tc>
          <w:tcPr>
            <w:tcW w:w="4788" w:type="dxa"/>
            <w:vAlign w:val="bottom"/>
          </w:tcPr>
          <w:p w14:paraId="7C315925" w14:textId="77777777" w:rsidR="00F16EEA" w:rsidRPr="00525F33" w:rsidRDefault="00307D53" w:rsidP="00334E9B">
            <w:pPr>
              <w:rPr>
                <w:rFonts w:ascii="Arial" w:hAnsi="Arial" w:cs="Arial"/>
                <w:sz w:val="20"/>
                <w:szCs w:val="20"/>
              </w:rPr>
            </w:pPr>
            <w:r w:rsidRPr="00525F33">
              <w:rPr>
                <w:rFonts w:ascii="Arial" w:hAnsi="Arial" w:cs="Arial"/>
                <w:sz w:val="20"/>
                <w:szCs w:val="20"/>
              </w:rPr>
              <w:t>City, State, Zip:</w:t>
            </w:r>
          </w:p>
        </w:tc>
        <w:tc>
          <w:tcPr>
            <w:tcW w:w="4950" w:type="dxa"/>
            <w:vAlign w:val="bottom"/>
          </w:tcPr>
          <w:p w14:paraId="0C35D748" w14:textId="77777777" w:rsidR="00F16EEA" w:rsidRPr="00525F33" w:rsidRDefault="00307D53" w:rsidP="00334E9B">
            <w:pPr>
              <w:rPr>
                <w:rFonts w:ascii="Arial" w:hAnsi="Arial" w:cs="Arial"/>
                <w:sz w:val="20"/>
                <w:szCs w:val="20"/>
              </w:rPr>
            </w:pPr>
            <w:r w:rsidRPr="00525F33">
              <w:rPr>
                <w:rFonts w:ascii="Arial" w:hAnsi="Arial" w:cs="Arial"/>
                <w:sz w:val="20"/>
                <w:szCs w:val="20"/>
              </w:rPr>
              <w:t>City, State, Zip:</w:t>
            </w:r>
          </w:p>
        </w:tc>
      </w:tr>
      <w:tr w:rsidR="00F16EEA" w:rsidRPr="00525F33" w14:paraId="6EE28FAF" w14:textId="77777777" w:rsidTr="001D48E1">
        <w:trPr>
          <w:trHeight w:val="288"/>
        </w:trPr>
        <w:tc>
          <w:tcPr>
            <w:tcW w:w="4788" w:type="dxa"/>
            <w:vAlign w:val="bottom"/>
          </w:tcPr>
          <w:p w14:paraId="2EBACAD6" w14:textId="77777777" w:rsidR="00F16EEA" w:rsidRPr="00525F33" w:rsidRDefault="00307D53" w:rsidP="00334E9B">
            <w:pPr>
              <w:rPr>
                <w:rFonts w:ascii="Arial" w:hAnsi="Arial" w:cs="Arial"/>
                <w:sz w:val="20"/>
                <w:szCs w:val="20"/>
              </w:rPr>
            </w:pPr>
            <w:r w:rsidRPr="00525F33">
              <w:rPr>
                <w:rFonts w:ascii="Arial" w:hAnsi="Arial" w:cs="Arial"/>
                <w:sz w:val="20"/>
                <w:szCs w:val="20"/>
              </w:rPr>
              <w:t>Phone:</w:t>
            </w:r>
          </w:p>
        </w:tc>
        <w:tc>
          <w:tcPr>
            <w:tcW w:w="4950" w:type="dxa"/>
            <w:vAlign w:val="bottom"/>
          </w:tcPr>
          <w:p w14:paraId="4F043142" w14:textId="77777777" w:rsidR="00F16EEA" w:rsidRPr="00525F33" w:rsidRDefault="00307D53" w:rsidP="00334E9B">
            <w:pPr>
              <w:rPr>
                <w:rFonts w:ascii="Arial" w:hAnsi="Arial" w:cs="Arial"/>
                <w:sz w:val="20"/>
                <w:szCs w:val="20"/>
              </w:rPr>
            </w:pPr>
            <w:r w:rsidRPr="00525F33">
              <w:rPr>
                <w:rFonts w:ascii="Arial" w:hAnsi="Arial" w:cs="Arial"/>
                <w:sz w:val="20"/>
                <w:szCs w:val="20"/>
              </w:rPr>
              <w:t>Phone:</w:t>
            </w:r>
          </w:p>
        </w:tc>
      </w:tr>
      <w:tr w:rsidR="00F16EEA" w:rsidRPr="00525F33" w14:paraId="09B376BC" w14:textId="77777777" w:rsidTr="001D48E1">
        <w:trPr>
          <w:trHeight w:val="288"/>
        </w:trPr>
        <w:tc>
          <w:tcPr>
            <w:tcW w:w="4788" w:type="dxa"/>
            <w:vAlign w:val="bottom"/>
          </w:tcPr>
          <w:p w14:paraId="04AF1D32" w14:textId="77777777" w:rsidR="00F16EEA" w:rsidRPr="00525F33" w:rsidRDefault="00307D53" w:rsidP="00334E9B">
            <w:pPr>
              <w:rPr>
                <w:rFonts w:ascii="Arial" w:hAnsi="Arial" w:cs="Arial"/>
                <w:sz w:val="20"/>
                <w:szCs w:val="20"/>
              </w:rPr>
            </w:pPr>
            <w:r w:rsidRPr="00525F33">
              <w:rPr>
                <w:rFonts w:ascii="Arial" w:hAnsi="Arial" w:cs="Arial"/>
                <w:sz w:val="20"/>
                <w:szCs w:val="20"/>
              </w:rPr>
              <w:t>Email:</w:t>
            </w:r>
          </w:p>
        </w:tc>
        <w:tc>
          <w:tcPr>
            <w:tcW w:w="4950" w:type="dxa"/>
            <w:vAlign w:val="bottom"/>
          </w:tcPr>
          <w:p w14:paraId="4CFFBAF0" w14:textId="77777777" w:rsidR="00F16EEA" w:rsidRPr="00525F33" w:rsidRDefault="00307D53" w:rsidP="00334E9B">
            <w:pPr>
              <w:rPr>
                <w:rFonts w:ascii="Arial" w:hAnsi="Arial" w:cs="Arial"/>
                <w:sz w:val="20"/>
                <w:szCs w:val="20"/>
              </w:rPr>
            </w:pPr>
            <w:r w:rsidRPr="00525F33">
              <w:rPr>
                <w:rFonts w:ascii="Arial" w:hAnsi="Arial" w:cs="Arial"/>
                <w:sz w:val="20"/>
                <w:szCs w:val="20"/>
              </w:rPr>
              <w:t>Email:</w:t>
            </w:r>
          </w:p>
        </w:tc>
      </w:tr>
      <w:tr w:rsidR="00F16EEA" w:rsidRPr="00525F33" w14:paraId="02370812" w14:textId="77777777" w:rsidTr="001D48E1">
        <w:trPr>
          <w:trHeight w:val="432"/>
        </w:trPr>
        <w:tc>
          <w:tcPr>
            <w:tcW w:w="4788" w:type="dxa"/>
            <w:shd w:val="clear" w:color="auto" w:fill="BFBFBF" w:themeFill="background1" w:themeFillShade="BF"/>
            <w:vAlign w:val="center"/>
          </w:tcPr>
          <w:p w14:paraId="44DED334" w14:textId="5AD7EE89" w:rsidR="00F16EEA" w:rsidRPr="00525F33" w:rsidRDefault="00307D53" w:rsidP="00FE2E13">
            <w:pPr>
              <w:rPr>
                <w:rFonts w:ascii="Arial" w:hAnsi="Arial" w:cs="Arial"/>
                <w:sz w:val="20"/>
                <w:szCs w:val="20"/>
              </w:rPr>
            </w:pPr>
            <w:r w:rsidRPr="00525F33">
              <w:rPr>
                <w:rFonts w:ascii="Arial" w:hAnsi="Arial" w:cs="Arial"/>
                <w:b/>
                <w:sz w:val="20"/>
                <w:szCs w:val="20"/>
              </w:rPr>
              <w:t>INSTALLER</w:t>
            </w:r>
            <w:r w:rsidR="00722113">
              <w:rPr>
                <w:rFonts w:ascii="Arial" w:hAnsi="Arial" w:cs="Arial"/>
                <w:b/>
                <w:sz w:val="20"/>
                <w:szCs w:val="20"/>
              </w:rPr>
              <w:t xml:space="preserve"> CONTACT</w:t>
            </w:r>
            <w:r w:rsidRPr="00525F33">
              <w:rPr>
                <w:rFonts w:ascii="Arial" w:hAnsi="Arial" w:cs="Arial"/>
                <w:b/>
                <w:sz w:val="20"/>
                <w:szCs w:val="20"/>
              </w:rPr>
              <w:t xml:space="preserve"> INFORMATION</w:t>
            </w:r>
          </w:p>
        </w:tc>
        <w:tc>
          <w:tcPr>
            <w:tcW w:w="4950" w:type="dxa"/>
            <w:shd w:val="clear" w:color="auto" w:fill="BFBFBF" w:themeFill="background1" w:themeFillShade="BF"/>
            <w:vAlign w:val="center"/>
          </w:tcPr>
          <w:p w14:paraId="3359419E" w14:textId="28E6D417" w:rsidR="00F16EEA" w:rsidRPr="00525F33" w:rsidRDefault="00307D53" w:rsidP="00FE2E13">
            <w:pPr>
              <w:rPr>
                <w:rFonts w:ascii="Arial" w:hAnsi="Arial" w:cs="Arial"/>
                <w:sz w:val="20"/>
                <w:szCs w:val="20"/>
              </w:rPr>
            </w:pPr>
            <w:r w:rsidRPr="00525F33">
              <w:rPr>
                <w:rFonts w:ascii="Arial" w:hAnsi="Arial" w:cs="Arial"/>
                <w:b/>
                <w:sz w:val="20"/>
                <w:szCs w:val="20"/>
              </w:rPr>
              <w:t>WARRANTY/MAINTENANCE</w:t>
            </w:r>
            <w:r w:rsidR="00722113">
              <w:rPr>
                <w:rFonts w:ascii="Arial" w:hAnsi="Arial" w:cs="Arial"/>
                <w:b/>
                <w:sz w:val="20"/>
                <w:szCs w:val="20"/>
              </w:rPr>
              <w:t xml:space="preserve"> CONTACT</w:t>
            </w:r>
            <w:r w:rsidRPr="00525F33">
              <w:rPr>
                <w:rFonts w:ascii="Arial" w:hAnsi="Arial" w:cs="Arial"/>
                <w:b/>
                <w:sz w:val="20"/>
                <w:szCs w:val="20"/>
              </w:rPr>
              <w:t xml:space="preserve"> INFORMATION</w:t>
            </w:r>
          </w:p>
        </w:tc>
      </w:tr>
      <w:tr w:rsidR="00F16EEA" w:rsidRPr="00525F33" w14:paraId="57C1E38E" w14:textId="77777777" w:rsidTr="001D48E1">
        <w:trPr>
          <w:trHeight w:val="288"/>
        </w:trPr>
        <w:tc>
          <w:tcPr>
            <w:tcW w:w="4788" w:type="dxa"/>
            <w:vAlign w:val="bottom"/>
          </w:tcPr>
          <w:p w14:paraId="143D3A76" w14:textId="77777777" w:rsidR="00F16EEA" w:rsidRPr="00525F33" w:rsidRDefault="00307D53" w:rsidP="00334E9B">
            <w:pPr>
              <w:rPr>
                <w:rFonts w:ascii="Arial" w:hAnsi="Arial" w:cs="Arial"/>
                <w:sz w:val="20"/>
                <w:szCs w:val="20"/>
              </w:rPr>
            </w:pPr>
            <w:r w:rsidRPr="00525F33">
              <w:rPr>
                <w:rFonts w:ascii="Arial" w:hAnsi="Arial" w:cs="Arial"/>
                <w:sz w:val="20"/>
                <w:szCs w:val="20"/>
              </w:rPr>
              <w:t>Company:</w:t>
            </w:r>
          </w:p>
        </w:tc>
        <w:tc>
          <w:tcPr>
            <w:tcW w:w="4950" w:type="dxa"/>
            <w:vAlign w:val="bottom"/>
          </w:tcPr>
          <w:p w14:paraId="0BF882E3" w14:textId="77777777" w:rsidR="00F16EEA" w:rsidRPr="00525F33" w:rsidRDefault="00307D53" w:rsidP="00334E9B">
            <w:pPr>
              <w:rPr>
                <w:rFonts w:ascii="Arial" w:hAnsi="Arial" w:cs="Arial"/>
                <w:sz w:val="20"/>
                <w:szCs w:val="20"/>
              </w:rPr>
            </w:pPr>
            <w:r w:rsidRPr="00525F33">
              <w:rPr>
                <w:rFonts w:ascii="Arial" w:hAnsi="Arial" w:cs="Arial"/>
                <w:sz w:val="20"/>
                <w:szCs w:val="20"/>
              </w:rPr>
              <w:t>Company:</w:t>
            </w:r>
          </w:p>
        </w:tc>
      </w:tr>
      <w:tr w:rsidR="00F16EEA" w:rsidRPr="00525F33" w14:paraId="4E621660" w14:textId="77777777" w:rsidTr="001D48E1">
        <w:trPr>
          <w:trHeight w:val="288"/>
        </w:trPr>
        <w:tc>
          <w:tcPr>
            <w:tcW w:w="4788" w:type="dxa"/>
            <w:vAlign w:val="bottom"/>
          </w:tcPr>
          <w:p w14:paraId="4443950E" w14:textId="77777777" w:rsidR="00F16EEA" w:rsidRPr="00525F33" w:rsidRDefault="00307D53" w:rsidP="00334E9B">
            <w:pPr>
              <w:rPr>
                <w:rFonts w:ascii="Arial" w:hAnsi="Arial" w:cs="Arial"/>
                <w:sz w:val="20"/>
                <w:szCs w:val="20"/>
              </w:rPr>
            </w:pPr>
            <w:r w:rsidRPr="00525F33">
              <w:rPr>
                <w:rFonts w:ascii="Arial" w:hAnsi="Arial" w:cs="Arial"/>
                <w:sz w:val="20"/>
                <w:szCs w:val="20"/>
              </w:rPr>
              <w:t>Street Address:</w:t>
            </w:r>
          </w:p>
        </w:tc>
        <w:tc>
          <w:tcPr>
            <w:tcW w:w="4950" w:type="dxa"/>
            <w:vAlign w:val="bottom"/>
          </w:tcPr>
          <w:p w14:paraId="6FBA0516" w14:textId="77777777" w:rsidR="00F16EEA" w:rsidRPr="00525F33" w:rsidRDefault="00307D53" w:rsidP="00334E9B">
            <w:pPr>
              <w:rPr>
                <w:rFonts w:ascii="Arial" w:hAnsi="Arial" w:cs="Arial"/>
                <w:sz w:val="20"/>
                <w:szCs w:val="20"/>
              </w:rPr>
            </w:pPr>
            <w:r w:rsidRPr="00525F33">
              <w:rPr>
                <w:rFonts w:ascii="Arial" w:hAnsi="Arial" w:cs="Arial"/>
                <w:sz w:val="20"/>
                <w:szCs w:val="20"/>
              </w:rPr>
              <w:t>Street Address:</w:t>
            </w:r>
          </w:p>
        </w:tc>
      </w:tr>
      <w:tr w:rsidR="00F16EEA" w:rsidRPr="00525F33" w14:paraId="40FC5B20" w14:textId="77777777" w:rsidTr="001D48E1">
        <w:trPr>
          <w:trHeight w:val="288"/>
        </w:trPr>
        <w:tc>
          <w:tcPr>
            <w:tcW w:w="4788" w:type="dxa"/>
            <w:vAlign w:val="bottom"/>
          </w:tcPr>
          <w:p w14:paraId="2401449B" w14:textId="77777777" w:rsidR="00F16EEA" w:rsidRPr="00525F33" w:rsidRDefault="00307D53" w:rsidP="00334E9B">
            <w:pPr>
              <w:rPr>
                <w:rFonts w:ascii="Arial" w:hAnsi="Arial" w:cs="Arial"/>
                <w:sz w:val="20"/>
                <w:szCs w:val="20"/>
              </w:rPr>
            </w:pPr>
            <w:r w:rsidRPr="00525F33">
              <w:rPr>
                <w:rFonts w:ascii="Arial" w:hAnsi="Arial" w:cs="Arial"/>
                <w:sz w:val="20"/>
                <w:szCs w:val="20"/>
              </w:rPr>
              <w:t>City, State, Zip:</w:t>
            </w:r>
          </w:p>
        </w:tc>
        <w:tc>
          <w:tcPr>
            <w:tcW w:w="4950" w:type="dxa"/>
            <w:vAlign w:val="bottom"/>
          </w:tcPr>
          <w:p w14:paraId="5FB1BF14" w14:textId="77777777" w:rsidR="00F16EEA" w:rsidRPr="00525F33" w:rsidRDefault="00307D53" w:rsidP="00334E9B">
            <w:pPr>
              <w:rPr>
                <w:rFonts w:ascii="Arial" w:hAnsi="Arial" w:cs="Arial"/>
                <w:sz w:val="20"/>
                <w:szCs w:val="20"/>
              </w:rPr>
            </w:pPr>
            <w:r w:rsidRPr="00525F33">
              <w:rPr>
                <w:rFonts w:ascii="Arial" w:hAnsi="Arial" w:cs="Arial"/>
                <w:sz w:val="20"/>
                <w:szCs w:val="20"/>
              </w:rPr>
              <w:t>City, State, Zip:</w:t>
            </w:r>
          </w:p>
        </w:tc>
      </w:tr>
      <w:tr w:rsidR="00F16EEA" w:rsidRPr="00525F33" w14:paraId="4DBA3413" w14:textId="77777777" w:rsidTr="001D48E1">
        <w:trPr>
          <w:trHeight w:val="288"/>
        </w:trPr>
        <w:tc>
          <w:tcPr>
            <w:tcW w:w="4788" w:type="dxa"/>
            <w:vAlign w:val="bottom"/>
          </w:tcPr>
          <w:p w14:paraId="2C40B3F1" w14:textId="77777777" w:rsidR="00F16EEA" w:rsidRPr="00525F33" w:rsidRDefault="00307D53" w:rsidP="00334E9B">
            <w:pPr>
              <w:rPr>
                <w:rFonts w:ascii="Arial" w:hAnsi="Arial" w:cs="Arial"/>
                <w:sz w:val="20"/>
                <w:szCs w:val="20"/>
              </w:rPr>
            </w:pPr>
            <w:r w:rsidRPr="00525F33">
              <w:rPr>
                <w:rFonts w:ascii="Arial" w:hAnsi="Arial" w:cs="Arial"/>
                <w:sz w:val="20"/>
                <w:szCs w:val="20"/>
              </w:rPr>
              <w:t>Phone:</w:t>
            </w:r>
          </w:p>
        </w:tc>
        <w:tc>
          <w:tcPr>
            <w:tcW w:w="4950" w:type="dxa"/>
            <w:vAlign w:val="bottom"/>
          </w:tcPr>
          <w:p w14:paraId="4943EBCF" w14:textId="77777777" w:rsidR="00F16EEA" w:rsidRPr="00525F33" w:rsidRDefault="00307D53" w:rsidP="00334E9B">
            <w:pPr>
              <w:rPr>
                <w:rFonts w:ascii="Arial" w:hAnsi="Arial" w:cs="Arial"/>
                <w:sz w:val="20"/>
                <w:szCs w:val="20"/>
              </w:rPr>
            </w:pPr>
            <w:r w:rsidRPr="00525F33">
              <w:rPr>
                <w:rFonts w:ascii="Arial" w:hAnsi="Arial" w:cs="Arial"/>
                <w:sz w:val="20"/>
                <w:szCs w:val="20"/>
              </w:rPr>
              <w:t>Phone:</w:t>
            </w:r>
          </w:p>
        </w:tc>
      </w:tr>
      <w:tr w:rsidR="00F16EEA" w:rsidRPr="00525F33" w14:paraId="3EE096D4" w14:textId="77777777" w:rsidTr="001D48E1">
        <w:trPr>
          <w:trHeight w:val="288"/>
        </w:trPr>
        <w:tc>
          <w:tcPr>
            <w:tcW w:w="4788" w:type="dxa"/>
            <w:vAlign w:val="bottom"/>
          </w:tcPr>
          <w:p w14:paraId="7B6C8880" w14:textId="77777777" w:rsidR="00F16EEA" w:rsidRPr="00525F33" w:rsidRDefault="00307D53" w:rsidP="00334E9B">
            <w:pPr>
              <w:rPr>
                <w:rFonts w:ascii="Arial" w:hAnsi="Arial" w:cs="Arial"/>
                <w:sz w:val="20"/>
                <w:szCs w:val="20"/>
              </w:rPr>
            </w:pPr>
            <w:r w:rsidRPr="00525F33">
              <w:rPr>
                <w:rFonts w:ascii="Arial" w:hAnsi="Arial" w:cs="Arial"/>
                <w:sz w:val="20"/>
                <w:szCs w:val="20"/>
              </w:rPr>
              <w:t>Email:</w:t>
            </w:r>
          </w:p>
        </w:tc>
        <w:tc>
          <w:tcPr>
            <w:tcW w:w="4950" w:type="dxa"/>
            <w:vAlign w:val="bottom"/>
          </w:tcPr>
          <w:p w14:paraId="0DBDA145" w14:textId="77777777" w:rsidR="00F16EEA" w:rsidRPr="00525F33" w:rsidRDefault="00307D53" w:rsidP="00334E9B">
            <w:pPr>
              <w:rPr>
                <w:rFonts w:ascii="Arial" w:hAnsi="Arial" w:cs="Arial"/>
                <w:sz w:val="20"/>
                <w:szCs w:val="20"/>
              </w:rPr>
            </w:pPr>
            <w:r w:rsidRPr="00525F33">
              <w:rPr>
                <w:rFonts w:ascii="Arial" w:hAnsi="Arial" w:cs="Arial"/>
                <w:sz w:val="20"/>
                <w:szCs w:val="20"/>
              </w:rPr>
              <w:t>Email:</w:t>
            </w:r>
          </w:p>
        </w:tc>
      </w:tr>
    </w:tbl>
    <w:tbl>
      <w:tblPr>
        <w:tblStyle w:val="TableGrid1"/>
        <w:tblW w:w="9766" w:type="dxa"/>
        <w:tblLook w:val="04A0" w:firstRow="1" w:lastRow="0" w:firstColumn="1" w:lastColumn="0" w:noHBand="0" w:noVBand="1"/>
        <w:tblPrChange w:id="4" w:author="David Beavers" w:date="2018-03-28T09:24:00Z">
          <w:tblPr>
            <w:tblStyle w:val="TableGrid1"/>
            <w:tblW w:w="9648" w:type="dxa"/>
            <w:tblLook w:val="04A0" w:firstRow="1" w:lastRow="0" w:firstColumn="1" w:lastColumn="0" w:noHBand="0" w:noVBand="1"/>
          </w:tblPr>
        </w:tblPrChange>
      </w:tblPr>
      <w:tblGrid>
        <w:gridCol w:w="9766"/>
        <w:tblGridChange w:id="5">
          <w:tblGrid>
            <w:gridCol w:w="9766"/>
          </w:tblGrid>
        </w:tblGridChange>
      </w:tblGrid>
      <w:tr w:rsidR="00EB6889" w14:paraId="49F7699A" w14:textId="77777777" w:rsidTr="006813D0">
        <w:trPr>
          <w:trHeight w:val="432"/>
          <w:trPrChange w:id="6" w:author="David Beavers" w:date="2018-03-28T09:24:00Z">
            <w:trPr>
              <w:trHeight w:val="432"/>
            </w:trPr>
          </w:trPrChange>
        </w:trPr>
        <w:tc>
          <w:tcPr>
            <w:tcW w:w="9766" w:type="dxa"/>
            <w:shd w:val="clear" w:color="auto" w:fill="BFBFBF" w:themeFill="background1" w:themeFillShade="BF"/>
            <w:vAlign w:val="center"/>
            <w:tcPrChange w:id="7" w:author="David Beavers" w:date="2018-03-28T09:24:00Z">
              <w:tcPr>
                <w:tcW w:w="9648" w:type="dxa"/>
                <w:shd w:val="clear" w:color="auto" w:fill="BFBFBF" w:themeFill="background1" w:themeFillShade="BF"/>
                <w:vAlign w:val="center"/>
              </w:tcPr>
            </w:tcPrChange>
          </w:tcPr>
          <w:p w14:paraId="252CFD20" w14:textId="1EA9D7D3" w:rsidR="00EB6889" w:rsidRDefault="00722113" w:rsidP="00C0035E">
            <w:pPr>
              <w:rPr>
                <w:rFonts w:ascii="Arial" w:hAnsi="Arial" w:cs="Arial"/>
                <w:b/>
                <w:sz w:val="20"/>
                <w:szCs w:val="20"/>
              </w:rPr>
            </w:pPr>
            <w:r>
              <w:rPr>
                <w:rFonts w:ascii="Arial" w:hAnsi="Arial" w:cs="Arial"/>
                <w:b/>
                <w:sz w:val="20"/>
                <w:szCs w:val="20"/>
              </w:rPr>
              <w:t>CONTRACT, COST, AND ESTIMATED PERFORMANCE INFORMATION</w:t>
            </w:r>
          </w:p>
        </w:tc>
      </w:tr>
      <w:tr w:rsidR="006B1387" w:rsidRPr="00503E48" w14:paraId="77F1E671" w14:textId="77777777" w:rsidTr="006813D0">
        <w:trPr>
          <w:trHeight w:val="288"/>
          <w:trPrChange w:id="8" w:author="David Beavers" w:date="2018-03-28T09:24:00Z">
            <w:trPr>
              <w:trHeight w:val="288"/>
            </w:trPr>
          </w:trPrChange>
        </w:trPr>
        <w:tc>
          <w:tcPr>
            <w:tcW w:w="9766" w:type="dxa"/>
            <w:shd w:val="clear" w:color="auto" w:fill="auto"/>
            <w:vAlign w:val="center"/>
            <w:tcPrChange w:id="9" w:author="David Beavers" w:date="2018-03-28T09:24:00Z">
              <w:tcPr>
                <w:tcW w:w="9648" w:type="dxa"/>
                <w:shd w:val="clear" w:color="auto" w:fill="auto"/>
                <w:vAlign w:val="center"/>
              </w:tcPr>
            </w:tcPrChange>
          </w:tcPr>
          <w:p w14:paraId="5D8FFD36" w14:textId="35D312FE" w:rsidR="006B1387" w:rsidRPr="00503E48" w:rsidRDefault="006B1387" w:rsidP="00C0035E">
            <w:pPr>
              <w:rPr>
                <w:rFonts w:ascii="Arial" w:hAnsi="Arial" w:cs="Arial"/>
                <w:sz w:val="20"/>
                <w:szCs w:val="20"/>
              </w:rPr>
            </w:pPr>
            <w:r>
              <w:rPr>
                <w:rFonts w:ascii="Arial" w:hAnsi="Arial" w:cs="Arial"/>
                <w:sz w:val="20"/>
                <w:szCs w:val="20"/>
              </w:rPr>
              <w:t xml:space="preserve">System Size </w:t>
            </w:r>
            <w:ins w:id="10" w:author="David Beavers" w:date="2018-03-28T09:19:00Z">
              <w:r w:rsidR="00BF453F">
                <w:rPr>
                  <w:rFonts w:ascii="Arial" w:hAnsi="Arial" w:cs="Arial"/>
                  <w:sz w:val="20"/>
                  <w:szCs w:val="20"/>
                </w:rPr>
                <w:t xml:space="preserve">as Shown on Interconnection Application </w:t>
              </w:r>
            </w:ins>
            <w:r>
              <w:rPr>
                <w:rFonts w:ascii="Arial" w:hAnsi="Arial" w:cs="Arial"/>
                <w:sz w:val="20"/>
                <w:szCs w:val="20"/>
              </w:rPr>
              <w:t>(kW AC):</w:t>
            </w:r>
          </w:p>
        </w:tc>
      </w:tr>
      <w:tr w:rsidR="006B1387" w:rsidRPr="00503E48" w14:paraId="5373A4D1" w14:textId="77777777" w:rsidTr="006813D0">
        <w:trPr>
          <w:trHeight w:val="288"/>
          <w:trPrChange w:id="11" w:author="David Beavers" w:date="2018-03-28T09:24:00Z">
            <w:trPr>
              <w:trHeight w:val="288"/>
            </w:trPr>
          </w:trPrChange>
        </w:trPr>
        <w:tc>
          <w:tcPr>
            <w:tcW w:w="9766" w:type="dxa"/>
            <w:shd w:val="clear" w:color="auto" w:fill="auto"/>
            <w:vAlign w:val="center"/>
            <w:tcPrChange w:id="12" w:author="David Beavers" w:date="2018-03-28T09:24:00Z">
              <w:tcPr>
                <w:tcW w:w="9648" w:type="dxa"/>
                <w:shd w:val="clear" w:color="auto" w:fill="auto"/>
                <w:vAlign w:val="center"/>
              </w:tcPr>
            </w:tcPrChange>
          </w:tcPr>
          <w:p w14:paraId="04E800CE" w14:textId="2F7A74A5" w:rsidR="006B1387" w:rsidRDefault="006B1387" w:rsidP="00C0035E">
            <w:pPr>
              <w:rPr>
                <w:rFonts w:ascii="Arial" w:hAnsi="Arial" w:cs="Arial"/>
                <w:sz w:val="20"/>
                <w:szCs w:val="20"/>
              </w:rPr>
            </w:pPr>
            <w:r>
              <w:rPr>
                <w:rFonts w:ascii="Arial" w:hAnsi="Arial" w:cs="Arial"/>
                <w:sz w:val="20"/>
                <w:szCs w:val="20"/>
              </w:rPr>
              <w:t>Total Installed Cost Before Incentives ($):</w:t>
            </w:r>
          </w:p>
        </w:tc>
      </w:tr>
      <w:tr w:rsidR="006B1387" w14:paraId="3AB8C812" w14:textId="77777777" w:rsidTr="006813D0">
        <w:trPr>
          <w:trHeight w:val="288"/>
          <w:trPrChange w:id="13" w:author="David Beavers" w:date="2018-03-28T09:24:00Z">
            <w:trPr>
              <w:trHeight w:val="288"/>
            </w:trPr>
          </w:trPrChange>
        </w:trPr>
        <w:tc>
          <w:tcPr>
            <w:tcW w:w="9766" w:type="dxa"/>
            <w:shd w:val="clear" w:color="auto" w:fill="auto"/>
            <w:vAlign w:val="center"/>
            <w:tcPrChange w:id="14" w:author="David Beavers" w:date="2018-03-28T09:24:00Z">
              <w:tcPr>
                <w:tcW w:w="9648" w:type="dxa"/>
                <w:shd w:val="clear" w:color="auto" w:fill="auto"/>
                <w:vAlign w:val="center"/>
              </w:tcPr>
            </w:tcPrChange>
          </w:tcPr>
          <w:p w14:paraId="434EA265" w14:textId="0015D550" w:rsidR="006B1387" w:rsidRDefault="006B1387" w:rsidP="00C0035E">
            <w:pPr>
              <w:rPr>
                <w:rFonts w:ascii="Arial" w:hAnsi="Arial" w:cs="Arial"/>
                <w:sz w:val="20"/>
                <w:szCs w:val="20"/>
              </w:rPr>
            </w:pPr>
            <w:r>
              <w:rPr>
                <w:rFonts w:ascii="Arial" w:hAnsi="Arial" w:cs="Arial"/>
                <w:sz w:val="20"/>
                <w:szCs w:val="20"/>
              </w:rPr>
              <w:t>Contract Effective Date:</w:t>
            </w:r>
          </w:p>
        </w:tc>
      </w:tr>
      <w:tr w:rsidR="006B1387" w14:paraId="357D3E35" w14:textId="77777777" w:rsidTr="006813D0">
        <w:trPr>
          <w:trHeight w:val="288"/>
          <w:trPrChange w:id="15" w:author="David Beavers" w:date="2018-03-28T09:24:00Z">
            <w:trPr>
              <w:trHeight w:val="288"/>
            </w:trPr>
          </w:trPrChange>
        </w:trPr>
        <w:tc>
          <w:tcPr>
            <w:tcW w:w="9766" w:type="dxa"/>
            <w:shd w:val="clear" w:color="auto" w:fill="auto"/>
            <w:vAlign w:val="center"/>
            <w:tcPrChange w:id="16" w:author="David Beavers" w:date="2018-03-28T09:24:00Z">
              <w:tcPr>
                <w:tcW w:w="9648" w:type="dxa"/>
                <w:shd w:val="clear" w:color="auto" w:fill="auto"/>
                <w:vAlign w:val="center"/>
              </w:tcPr>
            </w:tcPrChange>
          </w:tcPr>
          <w:p w14:paraId="7ACA1464" w14:textId="0FCFA839" w:rsidR="006B1387" w:rsidRDefault="006B1387" w:rsidP="001D48E1">
            <w:pPr>
              <w:rPr>
                <w:rFonts w:ascii="Arial" w:hAnsi="Arial" w:cs="Arial"/>
                <w:sz w:val="20"/>
                <w:szCs w:val="20"/>
              </w:rPr>
            </w:pPr>
            <w:r>
              <w:rPr>
                <w:rFonts w:ascii="Arial" w:hAnsi="Arial" w:cs="Arial"/>
                <w:sz w:val="20"/>
                <w:szCs w:val="20"/>
              </w:rPr>
              <w:t xml:space="preserve">Contract </w:t>
            </w:r>
            <w:r w:rsidR="001D48E1">
              <w:rPr>
                <w:rFonts w:ascii="Arial" w:hAnsi="Arial" w:cs="Arial"/>
                <w:sz w:val="20"/>
                <w:szCs w:val="20"/>
              </w:rPr>
              <w:t>End Date</w:t>
            </w:r>
            <w:r>
              <w:rPr>
                <w:rFonts w:ascii="Arial" w:hAnsi="Arial" w:cs="Arial"/>
                <w:sz w:val="20"/>
                <w:szCs w:val="20"/>
              </w:rPr>
              <w:t>:</w:t>
            </w:r>
          </w:p>
        </w:tc>
      </w:tr>
      <w:tr w:rsidR="006B1387" w14:paraId="18F33520" w14:textId="77777777" w:rsidTr="006813D0">
        <w:trPr>
          <w:trHeight w:val="288"/>
          <w:trPrChange w:id="17" w:author="David Beavers" w:date="2018-03-28T09:24:00Z">
            <w:trPr>
              <w:trHeight w:val="288"/>
            </w:trPr>
          </w:trPrChange>
        </w:trPr>
        <w:tc>
          <w:tcPr>
            <w:tcW w:w="9766" w:type="dxa"/>
            <w:shd w:val="clear" w:color="auto" w:fill="auto"/>
            <w:vAlign w:val="center"/>
            <w:tcPrChange w:id="18" w:author="David Beavers" w:date="2018-03-28T09:24:00Z">
              <w:tcPr>
                <w:tcW w:w="9648" w:type="dxa"/>
                <w:shd w:val="clear" w:color="auto" w:fill="auto"/>
                <w:vAlign w:val="center"/>
              </w:tcPr>
            </w:tcPrChange>
          </w:tcPr>
          <w:p w14:paraId="7BB990C1" w14:textId="2491E604" w:rsidR="006B1387" w:rsidRDefault="006B1387" w:rsidP="006B1387">
            <w:pPr>
              <w:rPr>
                <w:rFonts w:ascii="Arial" w:hAnsi="Arial" w:cs="Arial"/>
                <w:sz w:val="20"/>
                <w:szCs w:val="20"/>
              </w:rPr>
            </w:pPr>
            <w:r>
              <w:rPr>
                <w:rFonts w:ascii="Arial" w:hAnsi="Arial" w:cs="Arial"/>
                <w:sz w:val="20"/>
                <w:szCs w:val="20"/>
              </w:rPr>
              <w:t>Cost of Contract Cancellation ($):</w:t>
            </w:r>
          </w:p>
        </w:tc>
      </w:tr>
      <w:tr w:rsidR="006B1387" w14:paraId="564F987F" w14:textId="77777777" w:rsidTr="006813D0">
        <w:trPr>
          <w:trHeight w:val="288"/>
          <w:trPrChange w:id="19" w:author="David Beavers" w:date="2018-03-28T09:24:00Z">
            <w:trPr>
              <w:trHeight w:val="288"/>
            </w:trPr>
          </w:trPrChange>
        </w:trPr>
        <w:tc>
          <w:tcPr>
            <w:tcW w:w="9766" w:type="dxa"/>
            <w:shd w:val="clear" w:color="auto" w:fill="auto"/>
            <w:vAlign w:val="center"/>
            <w:tcPrChange w:id="20" w:author="David Beavers" w:date="2018-03-28T09:24:00Z">
              <w:tcPr>
                <w:tcW w:w="9648" w:type="dxa"/>
                <w:shd w:val="clear" w:color="auto" w:fill="auto"/>
                <w:vAlign w:val="center"/>
              </w:tcPr>
            </w:tcPrChange>
          </w:tcPr>
          <w:p w14:paraId="4178E756" w14:textId="35DA8293" w:rsidR="006B1387" w:rsidRDefault="006B1387" w:rsidP="001D48E1">
            <w:pPr>
              <w:rPr>
                <w:rFonts w:ascii="Arial" w:hAnsi="Arial" w:cs="Arial"/>
                <w:sz w:val="20"/>
                <w:szCs w:val="20"/>
              </w:rPr>
            </w:pPr>
            <w:r>
              <w:rPr>
                <w:rFonts w:ascii="Arial" w:hAnsi="Arial" w:cs="Arial"/>
                <w:sz w:val="20"/>
                <w:szCs w:val="20"/>
              </w:rPr>
              <w:t>Option to Renew</w:t>
            </w:r>
            <w:r w:rsidR="001D48E1">
              <w:rPr>
                <w:rFonts w:ascii="Arial" w:hAnsi="Arial" w:cs="Arial"/>
                <w:sz w:val="20"/>
                <w:szCs w:val="20"/>
              </w:rPr>
              <w:t xml:space="preserve">: </w:t>
            </w:r>
            <w:r w:rsidR="00037155">
              <w:rPr>
                <w:rFonts w:ascii="Arial" w:hAnsi="Arial" w:cs="Arial"/>
                <w:sz w:val="20"/>
                <w:szCs w:val="20"/>
              </w:rPr>
              <w:t>Yes or No</w:t>
            </w:r>
            <w:r>
              <w:rPr>
                <w:rFonts w:ascii="Arial" w:hAnsi="Arial" w:cs="Arial"/>
                <w:sz w:val="20"/>
                <w:szCs w:val="20"/>
              </w:rPr>
              <w:t xml:space="preserve"> </w:t>
            </w:r>
          </w:p>
        </w:tc>
      </w:tr>
      <w:tr w:rsidR="006B1387" w14:paraId="0E78079C" w14:textId="77777777" w:rsidTr="006813D0">
        <w:trPr>
          <w:trHeight w:val="288"/>
          <w:trPrChange w:id="21" w:author="David Beavers" w:date="2018-03-28T09:24:00Z">
            <w:trPr>
              <w:trHeight w:val="288"/>
            </w:trPr>
          </w:trPrChange>
        </w:trPr>
        <w:tc>
          <w:tcPr>
            <w:tcW w:w="9766" w:type="dxa"/>
            <w:shd w:val="clear" w:color="auto" w:fill="auto"/>
            <w:vAlign w:val="center"/>
            <w:tcPrChange w:id="22" w:author="David Beavers" w:date="2018-03-28T09:24:00Z">
              <w:tcPr>
                <w:tcW w:w="9648" w:type="dxa"/>
                <w:shd w:val="clear" w:color="auto" w:fill="auto"/>
                <w:vAlign w:val="center"/>
              </w:tcPr>
            </w:tcPrChange>
          </w:tcPr>
          <w:p w14:paraId="3B60DFD7" w14:textId="2E2CBB6B" w:rsidR="006B1387" w:rsidRDefault="006B1387" w:rsidP="006B1387">
            <w:pPr>
              <w:rPr>
                <w:rFonts w:ascii="Arial" w:hAnsi="Arial" w:cs="Arial"/>
                <w:sz w:val="20"/>
                <w:szCs w:val="20"/>
              </w:rPr>
            </w:pPr>
            <w:r>
              <w:rPr>
                <w:rFonts w:ascii="Arial" w:hAnsi="Arial" w:cs="Arial"/>
                <w:sz w:val="20"/>
                <w:szCs w:val="20"/>
              </w:rPr>
              <w:t>Option for Buyout</w:t>
            </w:r>
            <w:r w:rsidR="001D48E1">
              <w:rPr>
                <w:rFonts w:ascii="Arial" w:hAnsi="Arial" w:cs="Arial"/>
                <w:sz w:val="20"/>
                <w:szCs w:val="20"/>
              </w:rPr>
              <w:t>: Yes or No</w:t>
            </w:r>
          </w:p>
        </w:tc>
      </w:tr>
      <w:tr w:rsidR="006B1387" w14:paraId="64F7C55A" w14:textId="77777777" w:rsidTr="006813D0">
        <w:trPr>
          <w:trHeight w:val="288"/>
          <w:trPrChange w:id="23" w:author="David Beavers" w:date="2018-03-28T09:24:00Z">
            <w:trPr>
              <w:trHeight w:val="288"/>
            </w:trPr>
          </w:trPrChange>
        </w:trPr>
        <w:tc>
          <w:tcPr>
            <w:tcW w:w="9766" w:type="dxa"/>
            <w:shd w:val="clear" w:color="auto" w:fill="auto"/>
            <w:vAlign w:val="center"/>
            <w:tcPrChange w:id="24" w:author="David Beavers" w:date="2018-03-28T09:24:00Z">
              <w:tcPr>
                <w:tcW w:w="9648" w:type="dxa"/>
                <w:shd w:val="clear" w:color="auto" w:fill="auto"/>
                <w:vAlign w:val="center"/>
              </w:tcPr>
            </w:tcPrChange>
          </w:tcPr>
          <w:p w14:paraId="3B952D4D" w14:textId="1ED06DA4" w:rsidR="006B1387" w:rsidRDefault="006B1387" w:rsidP="006B1387">
            <w:pPr>
              <w:rPr>
                <w:rFonts w:ascii="Arial" w:hAnsi="Arial" w:cs="Arial"/>
                <w:sz w:val="20"/>
                <w:szCs w:val="20"/>
              </w:rPr>
            </w:pPr>
            <w:r>
              <w:rPr>
                <w:rFonts w:ascii="Arial" w:hAnsi="Arial" w:cs="Arial"/>
                <w:sz w:val="20"/>
                <w:szCs w:val="20"/>
              </w:rPr>
              <w:t>Starting Rate ($/month or $/kWh):</w:t>
            </w:r>
          </w:p>
        </w:tc>
      </w:tr>
      <w:tr w:rsidR="006B1387" w14:paraId="3F48F03C" w14:textId="77777777" w:rsidTr="006813D0">
        <w:trPr>
          <w:trHeight w:val="288"/>
          <w:trPrChange w:id="25" w:author="David Beavers" w:date="2018-03-28T09:24:00Z">
            <w:trPr>
              <w:trHeight w:val="288"/>
            </w:trPr>
          </w:trPrChange>
        </w:trPr>
        <w:tc>
          <w:tcPr>
            <w:tcW w:w="9766" w:type="dxa"/>
            <w:shd w:val="clear" w:color="auto" w:fill="auto"/>
            <w:vAlign w:val="center"/>
            <w:tcPrChange w:id="26" w:author="David Beavers" w:date="2018-03-28T09:24:00Z">
              <w:tcPr>
                <w:tcW w:w="9648" w:type="dxa"/>
                <w:shd w:val="clear" w:color="auto" w:fill="auto"/>
                <w:vAlign w:val="center"/>
              </w:tcPr>
            </w:tcPrChange>
          </w:tcPr>
          <w:p w14:paraId="072C0859" w14:textId="4AC3B459" w:rsidR="006B1387" w:rsidRDefault="006B1387" w:rsidP="006B1387">
            <w:pPr>
              <w:rPr>
                <w:rFonts w:ascii="Arial" w:hAnsi="Arial" w:cs="Arial"/>
                <w:sz w:val="20"/>
                <w:szCs w:val="20"/>
              </w:rPr>
            </w:pPr>
            <w:r>
              <w:rPr>
                <w:rFonts w:ascii="Arial" w:hAnsi="Arial" w:cs="Arial"/>
                <w:sz w:val="20"/>
                <w:szCs w:val="20"/>
              </w:rPr>
              <w:t>Rate Increase Frequency (Monthly, Quarterly, Annually, etc.):</w:t>
            </w:r>
            <w:r w:rsidR="00037155">
              <w:rPr>
                <w:rFonts w:ascii="Arial" w:hAnsi="Arial" w:cs="Arial"/>
                <w:sz w:val="20"/>
                <w:szCs w:val="20"/>
              </w:rPr>
              <w:t xml:space="preserve"> </w:t>
            </w:r>
          </w:p>
        </w:tc>
      </w:tr>
      <w:tr w:rsidR="006B1387" w14:paraId="3E5CF215" w14:textId="77777777" w:rsidTr="006813D0">
        <w:trPr>
          <w:trHeight w:val="288"/>
          <w:trPrChange w:id="27" w:author="David Beavers" w:date="2018-03-28T09:24:00Z">
            <w:trPr>
              <w:trHeight w:val="288"/>
            </w:trPr>
          </w:trPrChange>
        </w:trPr>
        <w:tc>
          <w:tcPr>
            <w:tcW w:w="9766" w:type="dxa"/>
            <w:shd w:val="clear" w:color="auto" w:fill="auto"/>
            <w:vAlign w:val="center"/>
            <w:tcPrChange w:id="28" w:author="David Beavers" w:date="2018-03-28T09:24:00Z">
              <w:tcPr>
                <w:tcW w:w="9648" w:type="dxa"/>
                <w:shd w:val="clear" w:color="auto" w:fill="auto"/>
                <w:vAlign w:val="center"/>
              </w:tcPr>
            </w:tcPrChange>
          </w:tcPr>
          <w:p w14:paraId="4AC9E4D7" w14:textId="698A7DAE" w:rsidR="006B1387" w:rsidRDefault="006B1387" w:rsidP="006B1387">
            <w:pPr>
              <w:rPr>
                <w:rFonts w:ascii="Arial" w:hAnsi="Arial" w:cs="Arial"/>
                <w:sz w:val="20"/>
                <w:szCs w:val="20"/>
              </w:rPr>
            </w:pPr>
            <w:r w:rsidRPr="006B1387">
              <w:rPr>
                <w:rFonts w:ascii="Arial" w:hAnsi="Arial" w:cs="Arial"/>
                <w:sz w:val="20"/>
                <w:szCs w:val="20"/>
              </w:rPr>
              <w:t>Amount of Rat</w:t>
            </w:r>
            <w:r w:rsidR="001D48E1">
              <w:rPr>
                <w:rFonts w:ascii="Arial" w:hAnsi="Arial" w:cs="Arial"/>
                <w:sz w:val="20"/>
                <w:szCs w:val="20"/>
              </w:rPr>
              <w:t>e Increase ($/month, $/kWh, or percentage</w:t>
            </w:r>
            <w:r w:rsidRPr="006B1387">
              <w:rPr>
                <w:rFonts w:ascii="Arial" w:hAnsi="Arial" w:cs="Arial"/>
                <w:sz w:val="20"/>
                <w:szCs w:val="20"/>
              </w:rPr>
              <w:t>):</w:t>
            </w:r>
          </w:p>
        </w:tc>
      </w:tr>
      <w:tr w:rsidR="006B1387" w14:paraId="5AB6B60B" w14:textId="77777777" w:rsidTr="006813D0">
        <w:trPr>
          <w:trHeight w:val="288"/>
          <w:trPrChange w:id="29" w:author="David Beavers" w:date="2018-03-28T09:24:00Z">
            <w:trPr>
              <w:trHeight w:val="288"/>
            </w:trPr>
          </w:trPrChange>
        </w:trPr>
        <w:tc>
          <w:tcPr>
            <w:tcW w:w="9766" w:type="dxa"/>
            <w:shd w:val="clear" w:color="auto" w:fill="auto"/>
            <w:vAlign w:val="center"/>
            <w:tcPrChange w:id="30" w:author="David Beavers" w:date="2018-03-28T09:24:00Z">
              <w:tcPr>
                <w:tcW w:w="9648" w:type="dxa"/>
                <w:shd w:val="clear" w:color="auto" w:fill="auto"/>
                <w:vAlign w:val="center"/>
              </w:tcPr>
            </w:tcPrChange>
          </w:tcPr>
          <w:p w14:paraId="13D4831D" w14:textId="67ACED9F" w:rsidR="006B1387" w:rsidRPr="001C6410" w:rsidRDefault="006B1387" w:rsidP="001D48E1">
            <w:pPr>
              <w:rPr>
                <w:rFonts w:ascii="Arial" w:hAnsi="Arial" w:cs="Arial"/>
                <w:sz w:val="20"/>
                <w:szCs w:val="20"/>
              </w:rPr>
            </w:pPr>
            <w:r>
              <w:rPr>
                <w:rFonts w:ascii="Arial" w:hAnsi="Arial" w:cs="Arial"/>
                <w:sz w:val="20"/>
                <w:szCs w:val="20"/>
              </w:rPr>
              <w:t>Has a shading analysis been completed for the property? Yes or No</w:t>
            </w:r>
          </w:p>
        </w:tc>
      </w:tr>
      <w:tr w:rsidR="006B1387" w14:paraId="1A421238" w14:textId="77777777" w:rsidTr="006813D0">
        <w:trPr>
          <w:trHeight w:val="288"/>
          <w:trPrChange w:id="31" w:author="David Beavers" w:date="2018-03-28T09:24:00Z">
            <w:trPr>
              <w:trHeight w:val="288"/>
            </w:trPr>
          </w:trPrChange>
        </w:trPr>
        <w:tc>
          <w:tcPr>
            <w:tcW w:w="9766" w:type="dxa"/>
            <w:shd w:val="clear" w:color="auto" w:fill="auto"/>
            <w:vAlign w:val="center"/>
            <w:tcPrChange w:id="32" w:author="David Beavers" w:date="2018-03-28T09:24:00Z">
              <w:tcPr>
                <w:tcW w:w="9648" w:type="dxa"/>
                <w:shd w:val="clear" w:color="auto" w:fill="auto"/>
                <w:vAlign w:val="center"/>
              </w:tcPr>
            </w:tcPrChange>
          </w:tcPr>
          <w:p w14:paraId="7EC6589A" w14:textId="1594EABD" w:rsidR="006B1387" w:rsidRDefault="006B1387" w:rsidP="006B1387">
            <w:pPr>
              <w:rPr>
                <w:rFonts w:ascii="Arial" w:hAnsi="Arial" w:cs="Arial"/>
                <w:sz w:val="20"/>
                <w:szCs w:val="20"/>
              </w:rPr>
            </w:pPr>
            <w:r>
              <w:rPr>
                <w:rFonts w:ascii="Arial" w:hAnsi="Arial" w:cs="Arial"/>
                <w:sz w:val="20"/>
                <w:szCs w:val="20"/>
              </w:rPr>
              <w:t>Estimated Year One Production (kWh)</w:t>
            </w:r>
            <w:r w:rsidRPr="001C6410">
              <w:rPr>
                <w:rFonts w:ascii="Arial" w:hAnsi="Arial" w:cs="Arial"/>
                <w:sz w:val="20"/>
                <w:szCs w:val="20"/>
              </w:rPr>
              <w:t>:</w:t>
            </w:r>
          </w:p>
        </w:tc>
      </w:tr>
      <w:tr w:rsidR="00B9425A" w14:paraId="6A5DD6AA" w14:textId="77777777" w:rsidTr="006813D0">
        <w:trPr>
          <w:trHeight w:val="288"/>
          <w:ins w:id="33" w:author="David Beavers" w:date="2018-03-28T09:28:00Z"/>
        </w:trPr>
        <w:tc>
          <w:tcPr>
            <w:tcW w:w="9766" w:type="dxa"/>
            <w:shd w:val="clear" w:color="auto" w:fill="auto"/>
            <w:vAlign w:val="center"/>
          </w:tcPr>
          <w:p w14:paraId="6B3EFC31" w14:textId="4E37C6DF" w:rsidR="00B9425A" w:rsidRPr="006B1387" w:rsidRDefault="00B9425A" w:rsidP="00B9425A">
            <w:pPr>
              <w:rPr>
                <w:ins w:id="34" w:author="David Beavers" w:date="2018-03-28T09:28:00Z"/>
                <w:rFonts w:ascii="Arial" w:hAnsi="Arial" w:cs="Arial"/>
                <w:sz w:val="20"/>
                <w:szCs w:val="20"/>
              </w:rPr>
            </w:pPr>
            <w:ins w:id="35" w:author="David Beavers" w:date="2018-03-28T09:28:00Z">
              <w:r>
                <w:rPr>
                  <w:rFonts w:ascii="Arial" w:hAnsi="Arial" w:cs="Arial"/>
                  <w:sz w:val="20"/>
                  <w:szCs w:val="20"/>
                </w:rPr>
                <w:t xml:space="preserve">Interconnected to Grid: </w:t>
              </w:r>
              <w:commentRangeStart w:id="36"/>
              <w:r>
                <w:rPr>
                  <w:rFonts w:ascii="Arial" w:hAnsi="Arial" w:cs="Arial"/>
                  <w:sz w:val="20"/>
                  <w:szCs w:val="20"/>
                </w:rPr>
                <w:t xml:space="preserve">Behind </w:t>
              </w:r>
              <w:proofErr w:type="gramStart"/>
              <w:r>
                <w:rPr>
                  <w:rFonts w:ascii="Arial" w:hAnsi="Arial" w:cs="Arial"/>
                  <w:sz w:val="20"/>
                  <w:szCs w:val="20"/>
                </w:rPr>
                <w:t>The</w:t>
              </w:r>
              <w:proofErr w:type="gramEnd"/>
              <w:r>
                <w:rPr>
                  <w:rFonts w:ascii="Arial" w:hAnsi="Arial" w:cs="Arial"/>
                  <w:sz w:val="20"/>
                  <w:szCs w:val="20"/>
                </w:rPr>
                <w:t xml:space="preserve"> Meter or Front of the Meter</w:t>
              </w:r>
              <w:commentRangeEnd w:id="36"/>
              <w:r>
                <w:rPr>
                  <w:rStyle w:val="CommentReference"/>
                </w:rPr>
                <w:commentReference w:id="36"/>
              </w:r>
            </w:ins>
          </w:p>
        </w:tc>
      </w:tr>
      <w:tr w:rsidR="00937CB6" w14:paraId="134FFDDD" w14:textId="77777777" w:rsidTr="006813D0">
        <w:trPr>
          <w:trHeight w:val="288"/>
          <w:ins w:id="37" w:author="David Beavers" w:date="2018-03-28T09:30:00Z"/>
        </w:trPr>
        <w:tc>
          <w:tcPr>
            <w:tcW w:w="9766" w:type="dxa"/>
            <w:shd w:val="clear" w:color="auto" w:fill="auto"/>
            <w:vAlign w:val="center"/>
          </w:tcPr>
          <w:p w14:paraId="095B6C22" w14:textId="0AE741C2" w:rsidR="00937CB6" w:rsidRDefault="00C80423" w:rsidP="00B9425A">
            <w:pPr>
              <w:rPr>
                <w:ins w:id="38" w:author="David Beavers" w:date="2018-03-28T09:30:00Z"/>
                <w:rFonts w:ascii="Arial" w:hAnsi="Arial" w:cs="Arial"/>
                <w:sz w:val="20"/>
                <w:szCs w:val="20"/>
              </w:rPr>
            </w:pPr>
            <w:ins w:id="39" w:author="David Beavers" w:date="2018-03-28T09:30:00Z">
              <w:r>
                <w:rPr>
                  <w:rFonts w:ascii="Arial" w:hAnsi="Arial" w:cs="Arial"/>
                  <w:sz w:val="20"/>
                  <w:szCs w:val="20"/>
                </w:rPr>
                <w:t>Net Metering or Alternative On-Bill Credit</w:t>
              </w:r>
            </w:ins>
            <w:ins w:id="40" w:author="David Beavers" w:date="2018-03-28T09:31:00Z">
              <w:r>
                <w:rPr>
                  <w:rFonts w:ascii="Arial" w:hAnsi="Arial" w:cs="Arial"/>
                  <w:sz w:val="20"/>
                  <w:szCs w:val="20"/>
                </w:rPr>
                <w:t xml:space="preserve"> or Qualifying Facility or None</w:t>
              </w:r>
            </w:ins>
          </w:p>
        </w:tc>
      </w:tr>
      <w:tr w:rsidR="00BC0C69" w14:paraId="69652672" w14:textId="77777777" w:rsidTr="006813D0">
        <w:trPr>
          <w:trHeight w:val="288"/>
          <w:ins w:id="41" w:author="David Beavers" w:date="2018-03-28T09:50:00Z"/>
        </w:trPr>
        <w:tc>
          <w:tcPr>
            <w:tcW w:w="9766" w:type="dxa"/>
            <w:shd w:val="clear" w:color="auto" w:fill="auto"/>
            <w:vAlign w:val="center"/>
          </w:tcPr>
          <w:p w14:paraId="20EAC3C5" w14:textId="52879238" w:rsidR="00BC0C69" w:rsidRPr="006B1387" w:rsidRDefault="00BC0C69" w:rsidP="00BC0C69">
            <w:pPr>
              <w:rPr>
                <w:ins w:id="42" w:author="David Beavers" w:date="2018-03-28T09:50:00Z"/>
                <w:rFonts w:ascii="Arial" w:hAnsi="Arial" w:cs="Arial"/>
                <w:sz w:val="20"/>
                <w:szCs w:val="20"/>
              </w:rPr>
            </w:pPr>
            <w:ins w:id="43" w:author="David Beavers" w:date="2018-03-28T09:50:00Z">
              <w:r>
                <w:rPr>
                  <w:rFonts w:ascii="Arial" w:hAnsi="Arial" w:cs="Arial"/>
                  <w:sz w:val="20"/>
                  <w:szCs w:val="20"/>
                </w:rPr>
                <w:t>SMART Tariff Term:  10 Years</w:t>
              </w:r>
            </w:ins>
          </w:p>
        </w:tc>
      </w:tr>
      <w:tr w:rsidR="00BC0C69" w14:paraId="419CA540" w14:textId="77777777" w:rsidTr="006813D0">
        <w:trPr>
          <w:trHeight w:val="288"/>
          <w:trPrChange w:id="44" w:author="David Beavers" w:date="2018-03-28T09:24:00Z">
            <w:trPr>
              <w:trHeight w:val="288"/>
            </w:trPr>
          </w:trPrChange>
        </w:trPr>
        <w:tc>
          <w:tcPr>
            <w:tcW w:w="9766" w:type="dxa"/>
            <w:shd w:val="clear" w:color="auto" w:fill="auto"/>
            <w:vAlign w:val="center"/>
            <w:tcPrChange w:id="45" w:author="David Beavers" w:date="2018-03-28T09:24:00Z">
              <w:tcPr>
                <w:tcW w:w="9648" w:type="dxa"/>
                <w:shd w:val="clear" w:color="auto" w:fill="auto"/>
                <w:vAlign w:val="center"/>
              </w:tcPr>
            </w:tcPrChange>
          </w:tcPr>
          <w:p w14:paraId="228E2135" w14:textId="270A55EA" w:rsidR="00BC0C69" w:rsidRPr="001C6410" w:rsidRDefault="00BC0C69" w:rsidP="00BC0C69">
            <w:pPr>
              <w:rPr>
                <w:rFonts w:ascii="Arial" w:hAnsi="Arial" w:cs="Arial"/>
                <w:sz w:val="20"/>
                <w:szCs w:val="20"/>
              </w:rPr>
            </w:pPr>
            <w:commentRangeStart w:id="46"/>
            <w:r w:rsidRPr="006B1387">
              <w:rPr>
                <w:rFonts w:ascii="Arial" w:hAnsi="Arial" w:cs="Arial"/>
                <w:sz w:val="20"/>
                <w:szCs w:val="20"/>
              </w:rPr>
              <w:t>Estimated Year One Savings ($):</w:t>
            </w:r>
            <w:commentRangeEnd w:id="46"/>
            <w:r>
              <w:rPr>
                <w:rStyle w:val="CommentReference"/>
              </w:rPr>
              <w:commentReference w:id="46"/>
            </w:r>
          </w:p>
        </w:tc>
      </w:tr>
      <w:tr w:rsidR="00BC0C69" w14:paraId="0AEE3433" w14:textId="77777777" w:rsidTr="006813D0">
        <w:trPr>
          <w:trHeight w:val="288"/>
          <w:trPrChange w:id="47" w:author="David Beavers" w:date="2018-03-28T09:24:00Z">
            <w:trPr>
              <w:trHeight w:val="288"/>
            </w:trPr>
          </w:trPrChange>
        </w:trPr>
        <w:tc>
          <w:tcPr>
            <w:tcW w:w="9766" w:type="dxa"/>
            <w:shd w:val="clear" w:color="auto" w:fill="auto"/>
            <w:vAlign w:val="center"/>
            <w:tcPrChange w:id="48" w:author="David Beavers" w:date="2018-03-28T09:24:00Z">
              <w:tcPr>
                <w:tcW w:w="9648" w:type="dxa"/>
                <w:shd w:val="clear" w:color="auto" w:fill="auto"/>
                <w:vAlign w:val="center"/>
              </w:tcPr>
            </w:tcPrChange>
          </w:tcPr>
          <w:p w14:paraId="2FF952E7" w14:textId="2D6D8262" w:rsidR="00BC0C69" w:rsidRPr="001C6410" w:rsidRDefault="00BC0C69" w:rsidP="00BC0C69">
            <w:pPr>
              <w:rPr>
                <w:rFonts w:ascii="Arial" w:hAnsi="Arial" w:cs="Arial"/>
                <w:sz w:val="20"/>
                <w:szCs w:val="20"/>
              </w:rPr>
            </w:pPr>
            <w:r>
              <w:rPr>
                <w:rFonts w:ascii="Arial" w:hAnsi="Arial" w:cs="Arial"/>
                <w:sz w:val="20"/>
                <w:szCs w:val="20"/>
              </w:rPr>
              <w:lastRenderedPageBreak/>
              <w:t>Is the contract transferrable? Yes or No</w:t>
            </w:r>
          </w:p>
        </w:tc>
      </w:tr>
      <w:tr w:rsidR="00BC0C69" w14:paraId="0266CDB4" w14:textId="77777777" w:rsidTr="006813D0">
        <w:trPr>
          <w:trHeight w:val="288"/>
          <w:ins w:id="49" w:author="David Beavers" w:date="2018-03-28T09:25:00Z"/>
        </w:trPr>
        <w:tc>
          <w:tcPr>
            <w:tcW w:w="9766" w:type="dxa"/>
            <w:shd w:val="clear" w:color="auto" w:fill="auto"/>
            <w:vAlign w:val="center"/>
          </w:tcPr>
          <w:p w14:paraId="5A9788C5" w14:textId="39616320" w:rsidR="00BC0C69" w:rsidRDefault="00BC0C69" w:rsidP="00BC0C69">
            <w:pPr>
              <w:rPr>
                <w:ins w:id="50" w:author="David Beavers" w:date="2018-03-28T09:25:00Z"/>
                <w:rFonts w:ascii="Arial" w:hAnsi="Arial" w:cs="Arial"/>
                <w:sz w:val="20"/>
                <w:szCs w:val="20"/>
              </w:rPr>
            </w:pPr>
            <w:ins w:id="51" w:author="David Beavers" w:date="2018-03-28T09:25:00Z">
              <w:r>
                <w:rPr>
                  <w:rFonts w:ascii="Arial" w:hAnsi="Arial" w:cs="Arial"/>
                  <w:sz w:val="20"/>
                  <w:szCs w:val="20"/>
                </w:rPr>
                <w:t>Will there be a lien on the property?</w:t>
              </w:r>
            </w:ins>
          </w:p>
        </w:tc>
      </w:tr>
      <w:tr w:rsidR="00BC0C69" w14:paraId="3FF2155D" w14:textId="77777777" w:rsidTr="006813D0">
        <w:trPr>
          <w:trHeight w:val="288"/>
          <w:trPrChange w:id="52" w:author="David Beavers" w:date="2018-03-28T09:24:00Z">
            <w:trPr>
              <w:trHeight w:val="288"/>
            </w:trPr>
          </w:trPrChange>
        </w:trPr>
        <w:tc>
          <w:tcPr>
            <w:tcW w:w="9766" w:type="dxa"/>
            <w:shd w:val="clear" w:color="auto" w:fill="auto"/>
            <w:vAlign w:val="center"/>
            <w:tcPrChange w:id="53" w:author="David Beavers" w:date="2018-03-28T09:24:00Z">
              <w:tcPr>
                <w:tcW w:w="9648" w:type="dxa"/>
                <w:shd w:val="clear" w:color="auto" w:fill="auto"/>
                <w:vAlign w:val="center"/>
              </w:tcPr>
            </w:tcPrChange>
          </w:tcPr>
          <w:p w14:paraId="450084C3" w14:textId="0A6884B3" w:rsidR="00BC0C69" w:rsidRDefault="00BC0C69" w:rsidP="00BC0C69">
            <w:pPr>
              <w:rPr>
                <w:rFonts w:ascii="Arial" w:hAnsi="Arial" w:cs="Arial"/>
                <w:sz w:val="20"/>
                <w:szCs w:val="20"/>
              </w:rPr>
            </w:pPr>
            <w:bookmarkStart w:id="54" w:name="_Hlk507592826"/>
            <w:commentRangeStart w:id="55"/>
            <w:r>
              <w:rPr>
                <w:rFonts w:ascii="Arial" w:hAnsi="Arial" w:cs="Arial"/>
                <w:sz w:val="20"/>
                <w:szCs w:val="20"/>
              </w:rPr>
              <w:t>Where in the contract is the warranty information located?</w:t>
            </w:r>
            <w:commentRangeEnd w:id="55"/>
            <w:r>
              <w:rPr>
                <w:rStyle w:val="CommentReference"/>
              </w:rPr>
              <w:commentReference w:id="55"/>
            </w:r>
          </w:p>
        </w:tc>
      </w:tr>
      <w:bookmarkEnd w:id="54"/>
      <w:tr w:rsidR="00BC0C69" w:rsidRPr="001C6410" w14:paraId="42B89936" w14:textId="77777777" w:rsidTr="006813D0">
        <w:trPr>
          <w:trHeight w:val="432"/>
          <w:trPrChange w:id="56" w:author="David Beavers" w:date="2018-03-28T09:24:00Z">
            <w:trPr>
              <w:trHeight w:val="432"/>
            </w:trPr>
          </w:trPrChange>
        </w:trPr>
        <w:tc>
          <w:tcPr>
            <w:tcW w:w="9766" w:type="dxa"/>
            <w:tcBorders>
              <w:bottom w:val="single" w:sz="4" w:space="0" w:color="auto"/>
            </w:tcBorders>
            <w:shd w:val="clear" w:color="auto" w:fill="BFBFBF" w:themeFill="background1" w:themeFillShade="BF"/>
            <w:vAlign w:val="center"/>
            <w:tcPrChange w:id="57" w:author="David Beavers" w:date="2018-03-28T09:24:00Z">
              <w:tcPr>
                <w:tcW w:w="9648" w:type="dxa"/>
                <w:tcBorders>
                  <w:bottom w:val="single" w:sz="4" w:space="0" w:color="auto"/>
                </w:tcBorders>
                <w:shd w:val="clear" w:color="auto" w:fill="BFBFBF" w:themeFill="background1" w:themeFillShade="BF"/>
                <w:vAlign w:val="center"/>
              </w:tcPr>
            </w:tcPrChange>
          </w:tcPr>
          <w:p w14:paraId="5B28AE6E" w14:textId="6BCAFE37" w:rsidR="00BC0C69" w:rsidRDefault="00BC0C69" w:rsidP="00BC0C69">
            <w:pPr>
              <w:rPr>
                <w:rFonts w:ascii="Arial" w:hAnsi="Arial" w:cs="Arial"/>
                <w:sz w:val="20"/>
                <w:szCs w:val="20"/>
              </w:rPr>
            </w:pPr>
            <w:r>
              <w:rPr>
                <w:rFonts w:ascii="Arial" w:hAnsi="Arial" w:cs="Arial"/>
                <w:b/>
                <w:sz w:val="20"/>
                <w:szCs w:val="20"/>
              </w:rPr>
              <w:t>OTHER INFORMATION</w:t>
            </w:r>
          </w:p>
        </w:tc>
      </w:tr>
      <w:tr w:rsidR="00BC0C69" w:rsidRPr="001C6410" w14:paraId="1898CD81" w14:textId="77777777" w:rsidTr="006813D0">
        <w:trPr>
          <w:trHeight w:val="432"/>
          <w:trPrChange w:id="58" w:author="David Beavers" w:date="2018-03-28T09:24:00Z">
            <w:trPr>
              <w:trHeight w:val="432"/>
            </w:trPr>
          </w:trPrChange>
        </w:trPr>
        <w:tc>
          <w:tcPr>
            <w:tcW w:w="9766" w:type="dxa"/>
            <w:tcBorders>
              <w:bottom w:val="single" w:sz="4" w:space="0" w:color="auto"/>
            </w:tcBorders>
            <w:shd w:val="clear" w:color="auto" w:fill="auto"/>
            <w:vAlign w:val="center"/>
            <w:tcPrChange w:id="59" w:author="David Beavers" w:date="2018-03-28T09:24:00Z">
              <w:tcPr>
                <w:tcW w:w="9648" w:type="dxa"/>
                <w:tcBorders>
                  <w:bottom w:val="single" w:sz="4" w:space="0" w:color="auto"/>
                </w:tcBorders>
                <w:shd w:val="clear" w:color="auto" w:fill="auto"/>
                <w:vAlign w:val="center"/>
              </w:tcPr>
            </w:tcPrChange>
          </w:tcPr>
          <w:p w14:paraId="17BF1517" w14:textId="35AE24CB" w:rsidR="00BC0C69" w:rsidRDefault="00BC0C69" w:rsidP="00BC0C69">
            <w:pPr>
              <w:rPr>
                <w:rFonts w:ascii="Arial" w:hAnsi="Arial" w:cs="Arial"/>
                <w:b/>
                <w:sz w:val="20"/>
                <w:szCs w:val="20"/>
              </w:rPr>
            </w:pPr>
            <w:r>
              <w:rPr>
                <w:rFonts w:ascii="Arial" w:hAnsi="Arial" w:cs="Arial"/>
                <w:sz w:val="20"/>
                <w:szCs w:val="20"/>
              </w:rPr>
              <w:t xml:space="preserve">Does the </w:t>
            </w:r>
            <w:r w:rsidRPr="004B4B07">
              <w:rPr>
                <w:rFonts w:ascii="Arial" w:hAnsi="Arial" w:cs="Arial"/>
                <w:sz w:val="20"/>
                <w:szCs w:val="20"/>
              </w:rPr>
              <w:t>syste</w:t>
            </w:r>
            <w:r>
              <w:rPr>
                <w:rFonts w:ascii="Arial" w:hAnsi="Arial" w:cs="Arial"/>
                <w:sz w:val="20"/>
                <w:szCs w:val="20"/>
              </w:rPr>
              <w:t>m installation contract conform</w:t>
            </w:r>
            <w:r w:rsidRPr="004B4B07">
              <w:rPr>
                <w:rFonts w:ascii="Arial" w:hAnsi="Arial" w:cs="Arial"/>
                <w:sz w:val="20"/>
                <w:szCs w:val="20"/>
              </w:rPr>
              <w:t xml:space="preserve"> to the requirements of the State Home Improvement Contract Law</w:t>
            </w:r>
            <w:r>
              <w:rPr>
                <w:rFonts w:ascii="Arial" w:hAnsi="Arial" w:cs="Arial"/>
                <w:sz w:val="20"/>
                <w:szCs w:val="20"/>
              </w:rPr>
              <w:t>? Yes or No</w:t>
            </w:r>
          </w:p>
        </w:tc>
      </w:tr>
      <w:tr w:rsidR="00BC0C69" w:rsidRPr="001C6410" w14:paraId="2F9667CF" w14:textId="77777777" w:rsidTr="006813D0">
        <w:trPr>
          <w:trHeight w:val="288"/>
          <w:trPrChange w:id="60" w:author="David Beavers" w:date="2018-03-28T09:24:00Z">
            <w:trPr>
              <w:trHeight w:val="288"/>
            </w:trPr>
          </w:trPrChange>
        </w:trPr>
        <w:tc>
          <w:tcPr>
            <w:tcW w:w="9766" w:type="dxa"/>
            <w:tcBorders>
              <w:bottom w:val="single" w:sz="4" w:space="0" w:color="auto"/>
            </w:tcBorders>
            <w:shd w:val="clear" w:color="auto" w:fill="auto"/>
            <w:vAlign w:val="center"/>
            <w:tcPrChange w:id="61" w:author="David Beavers" w:date="2018-03-28T09:24:00Z">
              <w:tcPr>
                <w:tcW w:w="9648" w:type="dxa"/>
                <w:tcBorders>
                  <w:bottom w:val="single" w:sz="4" w:space="0" w:color="auto"/>
                </w:tcBorders>
                <w:shd w:val="clear" w:color="auto" w:fill="auto"/>
                <w:vAlign w:val="center"/>
              </w:tcPr>
            </w:tcPrChange>
          </w:tcPr>
          <w:p w14:paraId="0104748D" w14:textId="4E9D6E96" w:rsidR="00BC0C69" w:rsidRDefault="00BC0C69" w:rsidP="00BC0C69">
            <w:pPr>
              <w:rPr>
                <w:rFonts w:ascii="Arial" w:hAnsi="Arial" w:cs="Arial"/>
                <w:sz w:val="20"/>
                <w:szCs w:val="20"/>
              </w:rPr>
            </w:pPr>
            <w:r>
              <w:rPr>
                <w:rFonts w:ascii="Arial" w:hAnsi="Arial" w:cs="Arial"/>
                <w:sz w:val="20"/>
                <w:szCs w:val="20"/>
              </w:rPr>
              <w:t>Describe any p</w:t>
            </w:r>
            <w:r w:rsidRPr="005C4F0C">
              <w:rPr>
                <w:rFonts w:ascii="Arial" w:hAnsi="Arial" w:cs="Arial"/>
                <w:sz w:val="20"/>
                <w:szCs w:val="20"/>
              </w:rPr>
              <w:t>rotections fo</w:t>
            </w:r>
            <w:r>
              <w:rPr>
                <w:rFonts w:ascii="Arial" w:hAnsi="Arial" w:cs="Arial"/>
                <w:sz w:val="20"/>
                <w:szCs w:val="20"/>
              </w:rPr>
              <w:t xml:space="preserve">r the </w:t>
            </w:r>
            <w:ins w:id="62" w:author="David Beavers" w:date="2018-03-28T09:23:00Z">
              <w:r>
                <w:rPr>
                  <w:rFonts w:ascii="Arial" w:hAnsi="Arial" w:cs="Arial"/>
                  <w:sz w:val="20"/>
                  <w:szCs w:val="20"/>
                </w:rPr>
                <w:t xml:space="preserve">Customer </w:t>
              </w:r>
            </w:ins>
            <w:del w:id="63" w:author="David Beavers" w:date="2018-03-28T09:23:00Z">
              <w:r w:rsidDel="00A63A01">
                <w:rPr>
                  <w:rFonts w:ascii="Arial" w:hAnsi="Arial" w:cs="Arial"/>
                  <w:sz w:val="20"/>
                  <w:szCs w:val="20"/>
                </w:rPr>
                <w:delText>Participant</w:delText>
              </w:r>
            </w:del>
            <w:r w:rsidRPr="005C4F0C">
              <w:rPr>
                <w:rFonts w:ascii="Arial" w:hAnsi="Arial" w:cs="Arial"/>
                <w:sz w:val="20"/>
                <w:szCs w:val="20"/>
              </w:rPr>
              <w:t xml:space="preserve"> in terms of ongoing project</w:t>
            </w:r>
            <w:r>
              <w:rPr>
                <w:rFonts w:ascii="Arial" w:hAnsi="Arial" w:cs="Arial"/>
                <w:sz w:val="20"/>
                <w:szCs w:val="20"/>
              </w:rPr>
              <w:t xml:space="preserve"> performance</w:t>
            </w:r>
            <w:ins w:id="64" w:author="David Beavers" w:date="2018-03-28T09:24:00Z">
              <w:r>
                <w:rPr>
                  <w:rFonts w:ascii="Arial" w:hAnsi="Arial" w:cs="Arial"/>
                  <w:sz w:val="20"/>
                  <w:szCs w:val="20"/>
                </w:rPr>
                <w:t xml:space="preserve"> (e.g. guaranteed generation)</w:t>
              </w:r>
            </w:ins>
            <w:r>
              <w:rPr>
                <w:rFonts w:ascii="Arial" w:hAnsi="Arial" w:cs="Arial"/>
                <w:sz w:val="20"/>
                <w:szCs w:val="20"/>
              </w:rPr>
              <w:t xml:space="preserve"> or default by the System Owner:</w:t>
            </w:r>
          </w:p>
          <w:p w14:paraId="140A90DE" w14:textId="77777777" w:rsidR="00BC0C69" w:rsidRDefault="00BC0C69" w:rsidP="00BC0C69">
            <w:pPr>
              <w:rPr>
                <w:rFonts w:ascii="Arial" w:hAnsi="Arial" w:cs="Arial"/>
                <w:sz w:val="20"/>
                <w:szCs w:val="20"/>
              </w:rPr>
            </w:pPr>
          </w:p>
          <w:p w14:paraId="48F9BB62" w14:textId="0E4CBDCA" w:rsidR="00BC0C69" w:rsidRPr="001542E7" w:rsidRDefault="00BC0C69" w:rsidP="00BC0C69">
            <w:pPr>
              <w:rPr>
                <w:rFonts w:ascii="Arial" w:hAnsi="Arial" w:cs="Arial"/>
                <w:sz w:val="20"/>
                <w:szCs w:val="20"/>
              </w:rPr>
            </w:pPr>
          </w:p>
        </w:tc>
      </w:tr>
      <w:tr w:rsidR="00BC0C69" w:rsidRPr="001C6410" w14:paraId="4104CF5D" w14:textId="77777777" w:rsidTr="006813D0">
        <w:trPr>
          <w:trHeight w:val="288"/>
          <w:trPrChange w:id="65" w:author="David Beavers" w:date="2018-03-28T09:24:00Z">
            <w:trPr>
              <w:trHeight w:val="288"/>
            </w:trPr>
          </w:trPrChange>
        </w:trPr>
        <w:tc>
          <w:tcPr>
            <w:tcW w:w="9766" w:type="dxa"/>
            <w:tcBorders>
              <w:bottom w:val="single" w:sz="4" w:space="0" w:color="auto"/>
            </w:tcBorders>
            <w:shd w:val="clear" w:color="auto" w:fill="auto"/>
            <w:vAlign w:val="center"/>
            <w:tcPrChange w:id="66" w:author="David Beavers" w:date="2018-03-28T09:24:00Z">
              <w:tcPr>
                <w:tcW w:w="9648" w:type="dxa"/>
                <w:tcBorders>
                  <w:bottom w:val="single" w:sz="4" w:space="0" w:color="auto"/>
                </w:tcBorders>
                <w:shd w:val="clear" w:color="auto" w:fill="auto"/>
                <w:vAlign w:val="center"/>
              </w:tcPr>
            </w:tcPrChange>
          </w:tcPr>
          <w:p w14:paraId="0C9B6881" w14:textId="2AF4B7AA" w:rsidR="00BC0C69" w:rsidRDefault="00BC0C69" w:rsidP="00BC0C69">
            <w:pPr>
              <w:rPr>
                <w:rFonts w:ascii="Arial" w:hAnsi="Arial" w:cs="Arial"/>
                <w:sz w:val="20"/>
                <w:szCs w:val="20"/>
              </w:rPr>
            </w:pPr>
            <w:r>
              <w:rPr>
                <w:rFonts w:ascii="Arial" w:hAnsi="Arial" w:cs="Arial"/>
                <w:sz w:val="20"/>
                <w:szCs w:val="20"/>
              </w:rPr>
              <w:t>Must the customer continue to make payments in the event of an extended system shutdown? Yes or No</w:t>
            </w:r>
          </w:p>
        </w:tc>
      </w:tr>
      <w:tr w:rsidR="00BC0C69" w:rsidRPr="001C6410" w14:paraId="76AC09E6" w14:textId="77777777" w:rsidTr="006813D0">
        <w:trPr>
          <w:trHeight w:val="288"/>
          <w:trPrChange w:id="67" w:author="David Beavers" w:date="2018-03-28T09:24:00Z">
            <w:trPr>
              <w:trHeight w:val="288"/>
            </w:trPr>
          </w:trPrChange>
        </w:trPr>
        <w:tc>
          <w:tcPr>
            <w:tcW w:w="9766" w:type="dxa"/>
            <w:tcBorders>
              <w:bottom w:val="single" w:sz="4" w:space="0" w:color="auto"/>
            </w:tcBorders>
            <w:shd w:val="clear" w:color="auto" w:fill="auto"/>
            <w:vAlign w:val="center"/>
            <w:tcPrChange w:id="68" w:author="David Beavers" w:date="2018-03-28T09:24:00Z">
              <w:tcPr>
                <w:tcW w:w="9648" w:type="dxa"/>
                <w:tcBorders>
                  <w:bottom w:val="single" w:sz="4" w:space="0" w:color="auto"/>
                </w:tcBorders>
                <w:shd w:val="clear" w:color="auto" w:fill="auto"/>
                <w:vAlign w:val="center"/>
              </w:tcPr>
            </w:tcPrChange>
          </w:tcPr>
          <w:p w14:paraId="4EB0FB78" w14:textId="52AAAFF2" w:rsidR="00BC0C69" w:rsidRDefault="00BC0C69" w:rsidP="00BC0C69">
            <w:pPr>
              <w:rPr>
                <w:rFonts w:ascii="Arial" w:hAnsi="Arial" w:cs="Arial"/>
                <w:sz w:val="20"/>
                <w:szCs w:val="20"/>
              </w:rPr>
            </w:pPr>
            <w:r>
              <w:rPr>
                <w:rFonts w:ascii="Arial" w:hAnsi="Arial" w:cs="Arial"/>
                <w:sz w:val="20"/>
                <w:szCs w:val="20"/>
              </w:rPr>
              <w:t>If roof-mounted, what is the age of the roof?</w:t>
            </w:r>
          </w:p>
        </w:tc>
      </w:tr>
      <w:tr w:rsidR="00BC0C69" w:rsidRPr="001C6410" w14:paraId="084AFDED" w14:textId="77777777" w:rsidTr="006813D0">
        <w:trPr>
          <w:trHeight w:val="288"/>
          <w:trPrChange w:id="69" w:author="David Beavers" w:date="2018-03-28T09:24:00Z">
            <w:trPr>
              <w:trHeight w:val="288"/>
            </w:trPr>
          </w:trPrChange>
        </w:trPr>
        <w:tc>
          <w:tcPr>
            <w:tcW w:w="9766" w:type="dxa"/>
            <w:tcBorders>
              <w:bottom w:val="single" w:sz="4" w:space="0" w:color="auto"/>
            </w:tcBorders>
            <w:shd w:val="clear" w:color="auto" w:fill="auto"/>
            <w:vAlign w:val="center"/>
            <w:tcPrChange w:id="70" w:author="David Beavers" w:date="2018-03-28T09:24:00Z">
              <w:tcPr>
                <w:tcW w:w="9648" w:type="dxa"/>
                <w:tcBorders>
                  <w:bottom w:val="single" w:sz="4" w:space="0" w:color="auto"/>
                </w:tcBorders>
                <w:shd w:val="clear" w:color="auto" w:fill="auto"/>
                <w:vAlign w:val="center"/>
              </w:tcPr>
            </w:tcPrChange>
          </w:tcPr>
          <w:p w14:paraId="2A9A9B77" w14:textId="3F6FA71B" w:rsidR="00BC0C69" w:rsidRDefault="00BC0C69" w:rsidP="00BC0C69">
            <w:pPr>
              <w:rPr>
                <w:rFonts w:ascii="Arial" w:hAnsi="Arial" w:cs="Arial"/>
                <w:sz w:val="20"/>
                <w:szCs w:val="20"/>
              </w:rPr>
            </w:pPr>
            <w:commentRangeStart w:id="71"/>
            <w:r>
              <w:rPr>
                <w:rFonts w:ascii="Arial" w:hAnsi="Arial" w:cs="Arial"/>
                <w:sz w:val="20"/>
                <w:szCs w:val="20"/>
              </w:rPr>
              <w:t>When is the roof estimated to need replacement?</w:t>
            </w:r>
            <w:commentRangeEnd w:id="71"/>
            <w:r>
              <w:rPr>
                <w:rStyle w:val="CommentReference"/>
              </w:rPr>
              <w:commentReference w:id="71"/>
            </w:r>
          </w:p>
        </w:tc>
      </w:tr>
      <w:tr w:rsidR="00BC0C69" w:rsidRPr="001C6410" w14:paraId="1DF261FA" w14:textId="77777777" w:rsidTr="006813D0">
        <w:trPr>
          <w:trHeight w:val="288"/>
          <w:trPrChange w:id="72" w:author="David Beavers" w:date="2018-03-28T09:24:00Z">
            <w:trPr>
              <w:trHeight w:val="288"/>
            </w:trPr>
          </w:trPrChange>
        </w:trPr>
        <w:tc>
          <w:tcPr>
            <w:tcW w:w="9766" w:type="dxa"/>
            <w:tcBorders>
              <w:bottom w:val="single" w:sz="4" w:space="0" w:color="auto"/>
            </w:tcBorders>
            <w:shd w:val="clear" w:color="auto" w:fill="auto"/>
            <w:vAlign w:val="center"/>
            <w:tcPrChange w:id="73" w:author="David Beavers" w:date="2018-03-28T09:24:00Z">
              <w:tcPr>
                <w:tcW w:w="9648" w:type="dxa"/>
                <w:tcBorders>
                  <w:bottom w:val="single" w:sz="4" w:space="0" w:color="auto"/>
                </w:tcBorders>
                <w:shd w:val="clear" w:color="auto" w:fill="auto"/>
                <w:vAlign w:val="center"/>
              </w:tcPr>
            </w:tcPrChange>
          </w:tcPr>
          <w:p w14:paraId="355BCDC9" w14:textId="4C53F0D2" w:rsidR="00BC0C69" w:rsidRDefault="00BC0C69" w:rsidP="00BC0C69">
            <w:pPr>
              <w:rPr>
                <w:rFonts w:ascii="Arial" w:hAnsi="Arial" w:cs="Arial"/>
                <w:sz w:val="20"/>
                <w:szCs w:val="20"/>
              </w:rPr>
            </w:pPr>
            <w:r>
              <w:rPr>
                <w:rFonts w:ascii="Arial" w:hAnsi="Arial" w:cs="Arial"/>
                <w:sz w:val="20"/>
                <w:szCs w:val="20"/>
              </w:rPr>
              <w:t>Estimated cost to remove and reinstall system for reroof ($):</w:t>
            </w:r>
          </w:p>
        </w:tc>
      </w:tr>
      <w:tr w:rsidR="00BC0C69" w:rsidRPr="001C6410" w14:paraId="57BD4035" w14:textId="77777777" w:rsidTr="006813D0">
        <w:trPr>
          <w:trHeight w:val="288"/>
          <w:trPrChange w:id="74" w:author="David Beavers" w:date="2018-03-28T09:24:00Z">
            <w:trPr>
              <w:trHeight w:val="288"/>
            </w:trPr>
          </w:trPrChange>
        </w:trPr>
        <w:tc>
          <w:tcPr>
            <w:tcW w:w="9766" w:type="dxa"/>
            <w:tcBorders>
              <w:top w:val="single" w:sz="4" w:space="0" w:color="auto"/>
              <w:left w:val="nil"/>
              <w:bottom w:val="nil"/>
              <w:right w:val="nil"/>
            </w:tcBorders>
            <w:shd w:val="clear" w:color="auto" w:fill="auto"/>
            <w:vAlign w:val="center"/>
            <w:tcPrChange w:id="75" w:author="David Beavers" w:date="2018-03-28T09:24:00Z">
              <w:tcPr>
                <w:tcW w:w="9648" w:type="dxa"/>
                <w:tcBorders>
                  <w:top w:val="single" w:sz="4" w:space="0" w:color="auto"/>
                  <w:left w:val="nil"/>
                  <w:bottom w:val="nil"/>
                  <w:right w:val="nil"/>
                </w:tcBorders>
                <w:shd w:val="clear" w:color="auto" w:fill="auto"/>
                <w:vAlign w:val="center"/>
              </w:tcPr>
            </w:tcPrChange>
          </w:tcPr>
          <w:p w14:paraId="3BBCDED4" w14:textId="77777777" w:rsidR="00BC0C69" w:rsidRDefault="00BC0C69" w:rsidP="00BC0C69">
            <w:pPr>
              <w:rPr>
                <w:rFonts w:ascii="Arial" w:hAnsi="Arial" w:cs="Arial"/>
                <w:sz w:val="20"/>
                <w:szCs w:val="20"/>
              </w:rPr>
            </w:pPr>
          </w:p>
        </w:tc>
      </w:tr>
      <w:tr w:rsidR="00BC0C69" w14:paraId="63CD6859" w14:textId="77777777" w:rsidTr="006813D0">
        <w:trPr>
          <w:trHeight w:val="440"/>
          <w:trPrChange w:id="76" w:author="David Beavers" w:date="2018-03-28T09:24:00Z">
            <w:trPr>
              <w:trHeight w:val="440"/>
            </w:trPr>
          </w:trPrChange>
        </w:trPr>
        <w:tc>
          <w:tcPr>
            <w:tcW w:w="9766" w:type="dxa"/>
            <w:tcBorders>
              <w:top w:val="nil"/>
              <w:left w:val="nil"/>
              <w:right w:val="nil"/>
            </w:tcBorders>
            <w:shd w:val="clear" w:color="auto" w:fill="auto"/>
            <w:tcPrChange w:id="77" w:author="David Beavers" w:date="2018-03-28T09:24:00Z">
              <w:tcPr>
                <w:tcW w:w="9648" w:type="dxa"/>
                <w:tcBorders>
                  <w:top w:val="nil"/>
                  <w:left w:val="nil"/>
                  <w:right w:val="nil"/>
                </w:tcBorders>
                <w:shd w:val="clear" w:color="auto" w:fill="auto"/>
              </w:tcPr>
            </w:tcPrChange>
          </w:tcPr>
          <w:tbl>
            <w:tblPr>
              <w:tblStyle w:val="TableGrid"/>
              <w:tblpPr w:leftFromText="180" w:rightFromText="180" w:vertAnchor="text" w:horzAnchor="margin" w:tblpX="-185" w:tblpY="1"/>
              <w:tblOverlap w:val="never"/>
              <w:tblW w:w="9540" w:type="dxa"/>
              <w:tblLook w:val="04A0" w:firstRow="1" w:lastRow="0" w:firstColumn="1" w:lastColumn="0" w:noHBand="0" w:noVBand="1"/>
            </w:tblPr>
            <w:tblGrid>
              <w:gridCol w:w="4765"/>
              <w:gridCol w:w="1145"/>
              <w:gridCol w:w="1361"/>
              <w:gridCol w:w="1208"/>
              <w:gridCol w:w="1061"/>
            </w:tblGrid>
            <w:tr w:rsidR="00BC0C69" w:rsidRPr="00D327E2" w14:paraId="3FB2FC48" w14:textId="77777777" w:rsidTr="00D003A1">
              <w:trPr>
                <w:trHeight w:val="432"/>
              </w:trPr>
              <w:tc>
                <w:tcPr>
                  <w:tcW w:w="4765" w:type="dxa"/>
                  <w:shd w:val="clear" w:color="auto" w:fill="BFBFBF" w:themeFill="background1" w:themeFillShade="BF"/>
                  <w:vAlign w:val="center"/>
                </w:tcPr>
                <w:p w14:paraId="61B01783" w14:textId="77777777" w:rsidR="00BC0C69" w:rsidRPr="00D327E2" w:rsidRDefault="00BC0C69" w:rsidP="00BC0C69">
                  <w:pPr>
                    <w:rPr>
                      <w:rFonts w:ascii="Arial" w:hAnsi="Arial" w:cs="Arial"/>
                      <w:b/>
                      <w:sz w:val="20"/>
                      <w:szCs w:val="20"/>
                    </w:rPr>
                  </w:pPr>
                  <w:r w:rsidRPr="00D327E2">
                    <w:rPr>
                      <w:rFonts w:ascii="Arial" w:hAnsi="Arial" w:cs="Arial"/>
                      <w:b/>
                      <w:sz w:val="20"/>
                      <w:szCs w:val="20"/>
                    </w:rPr>
                    <w:t>KEY RESPONSIBILITIES CHECKLIST</w:t>
                  </w:r>
                </w:p>
              </w:tc>
              <w:tc>
                <w:tcPr>
                  <w:tcW w:w="2506" w:type="dxa"/>
                  <w:gridSpan w:val="2"/>
                  <w:shd w:val="clear" w:color="auto" w:fill="BFBFBF" w:themeFill="background1" w:themeFillShade="BF"/>
                  <w:vAlign w:val="center"/>
                </w:tcPr>
                <w:p w14:paraId="3B82E62A" w14:textId="77777777" w:rsidR="00BC0C69" w:rsidRPr="00D327E2" w:rsidRDefault="00BC0C69" w:rsidP="00BC0C69">
                  <w:pPr>
                    <w:jc w:val="center"/>
                    <w:rPr>
                      <w:rFonts w:ascii="Arial" w:hAnsi="Arial" w:cs="Arial"/>
                      <w:b/>
                      <w:sz w:val="20"/>
                      <w:szCs w:val="20"/>
                    </w:rPr>
                  </w:pPr>
                  <w:r>
                    <w:rPr>
                      <w:rFonts w:ascii="Arial" w:hAnsi="Arial" w:cs="Arial"/>
                      <w:b/>
                      <w:sz w:val="20"/>
                      <w:szCs w:val="20"/>
                    </w:rPr>
                    <w:t>SYSTEM OWNER</w:t>
                  </w:r>
                </w:p>
              </w:tc>
              <w:tc>
                <w:tcPr>
                  <w:tcW w:w="2269" w:type="dxa"/>
                  <w:gridSpan w:val="2"/>
                  <w:shd w:val="clear" w:color="auto" w:fill="BFBFBF" w:themeFill="background1" w:themeFillShade="BF"/>
                  <w:vAlign w:val="center"/>
                </w:tcPr>
                <w:p w14:paraId="27C4B07A" w14:textId="77777777" w:rsidR="00BC0C69" w:rsidRPr="00D327E2" w:rsidRDefault="00BC0C69" w:rsidP="00BC0C69">
                  <w:pPr>
                    <w:jc w:val="center"/>
                    <w:rPr>
                      <w:rFonts w:ascii="Arial" w:hAnsi="Arial" w:cs="Arial"/>
                      <w:b/>
                      <w:sz w:val="20"/>
                      <w:szCs w:val="20"/>
                    </w:rPr>
                  </w:pPr>
                  <w:r w:rsidRPr="00D327E2">
                    <w:rPr>
                      <w:rFonts w:ascii="Arial" w:hAnsi="Arial" w:cs="Arial"/>
                      <w:b/>
                      <w:sz w:val="20"/>
                      <w:szCs w:val="20"/>
                    </w:rPr>
                    <w:t>CUSTOMER</w:t>
                  </w:r>
                </w:p>
              </w:tc>
            </w:tr>
            <w:tr w:rsidR="00BC0C69" w:rsidRPr="00D327E2" w14:paraId="4FFEF96C" w14:textId="77777777" w:rsidTr="001D48E1">
              <w:trPr>
                <w:trHeight w:val="288"/>
              </w:trPr>
              <w:tc>
                <w:tcPr>
                  <w:tcW w:w="4765" w:type="dxa"/>
                  <w:vAlign w:val="center"/>
                </w:tcPr>
                <w:p w14:paraId="50852654" w14:textId="77777777" w:rsidR="00BC0C69" w:rsidRDefault="00BC0C69" w:rsidP="00BC0C69">
                  <w:pPr>
                    <w:rPr>
                      <w:rFonts w:ascii="Arial" w:hAnsi="Arial" w:cs="Arial"/>
                      <w:sz w:val="20"/>
                      <w:szCs w:val="20"/>
                    </w:rPr>
                  </w:pPr>
                  <w:r>
                    <w:rPr>
                      <w:rFonts w:ascii="Arial" w:hAnsi="Arial" w:cs="Arial"/>
                      <w:sz w:val="20"/>
                      <w:szCs w:val="20"/>
                    </w:rPr>
                    <w:t>System Operations and Maintenance</w:t>
                  </w:r>
                </w:p>
              </w:tc>
              <w:tc>
                <w:tcPr>
                  <w:tcW w:w="2506" w:type="dxa"/>
                  <w:gridSpan w:val="2"/>
                  <w:vAlign w:val="center"/>
                </w:tcPr>
                <w:p w14:paraId="1F1C4BFE" w14:textId="77777777" w:rsidR="00BC0C69" w:rsidRPr="00D327E2" w:rsidRDefault="00BC0C69" w:rsidP="00BC0C69">
                  <w:pPr>
                    <w:jc w:val="center"/>
                    <w:rPr>
                      <w:rFonts w:ascii="Arial" w:hAnsi="Arial" w:cs="Arial"/>
                      <w:sz w:val="20"/>
                      <w:szCs w:val="20"/>
                    </w:rPr>
                  </w:pPr>
                </w:p>
              </w:tc>
              <w:tc>
                <w:tcPr>
                  <w:tcW w:w="2269" w:type="dxa"/>
                  <w:gridSpan w:val="2"/>
                  <w:vAlign w:val="center"/>
                </w:tcPr>
                <w:p w14:paraId="1B9C2332" w14:textId="77777777" w:rsidR="00BC0C69" w:rsidRPr="00D327E2" w:rsidRDefault="00BC0C69" w:rsidP="00BC0C69">
                  <w:pPr>
                    <w:jc w:val="center"/>
                    <w:rPr>
                      <w:rFonts w:ascii="Arial" w:hAnsi="Arial" w:cs="Arial"/>
                      <w:sz w:val="20"/>
                      <w:szCs w:val="20"/>
                    </w:rPr>
                  </w:pPr>
                </w:p>
              </w:tc>
            </w:tr>
            <w:tr w:rsidR="00BC0C69" w:rsidRPr="00D327E2" w14:paraId="28C5521B" w14:textId="77777777" w:rsidTr="001D48E1">
              <w:trPr>
                <w:trHeight w:val="288"/>
                <w:ins w:id="78" w:author="David Beavers" w:date="2018-03-28T09:34:00Z"/>
              </w:trPr>
              <w:tc>
                <w:tcPr>
                  <w:tcW w:w="4765" w:type="dxa"/>
                  <w:vAlign w:val="center"/>
                </w:tcPr>
                <w:p w14:paraId="125157B5" w14:textId="70439566" w:rsidR="00BC0C69" w:rsidRDefault="00BC0C69" w:rsidP="00BC0C69">
                  <w:pPr>
                    <w:rPr>
                      <w:ins w:id="79" w:author="David Beavers" w:date="2018-03-28T09:34:00Z"/>
                      <w:rFonts w:ascii="Arial" w:hAnsi="Arial" w:cs="Arial"/>
                      <w:sz w:val="20"/>
                      <w:szCs w:val="20"/>
                    </w:rPr>
                  </w:pPr>
                  <w:ins w:id="80" w:author="David Beavers" w:date="2018-03-28T09:34:00Z">
                    <w:r>
                      <w:rPr>
                        <w:rFonts w:ascii="Arial" w:hAnsi="Arial" w:cs="Arial"/>
                        <w:sz w:val="20"/>
                        <w:szCs w:val="20"/>
                      </w:rPr>
                      <w:t>Repair of roof damage (leaks) associated with roof attachment or damage during installation (roof mounted only)</w:t>
                    </w:r>
                  </w:ins>
                </w:p>
              </w:tc>
              <w:tc>
                <w:tcPr>
                  <w:tcW w:w="2506" w:type="dxa"/>
                  <w:gridSpan w:val="2"/>
                  <w:vAlign w:val="center"/>
                </w:tcPr>
                <w:p w14:paraId="559E6A2F" w14:textId="104420DC" w:rsidR="00BC0C69" w:rsidRPr="00D327E2" w:rsidRDefault="00BC0C69" w:rsidP="00BC0C69">
                  <w:pPr>
                    <w:jc w:val="center"/>
                    <w:rPr>
                      <w:ins w:id="81" w:author="David Beavers" w:date="2018-03-28T09:34:00Z"/>
                      <w:rFonts w:ascii="Arial" w:hAnsi="Arial" w:cs="Arial"/>
                      <w:sz w:val="20"/>
                      <w:szCs w:val="20"/>
                    </w:rPr>
                  </w:pPr>
                  <w:ins w:id="82" w:author="David Beavers" w:date="2018-03-28T09:34:00Z">
                    <w:r>
                      <w:rPr>
                        <w:rFonts w:ascii="Arial" w:hAnsi="Arial" w:cs="Arial"/>
                        <w:sz w:val="20"/>
                        <w:szCs w:val="20"/>
                      </w:rPr>
                      <w:t xml:space="preserve">Years __ to __ </w:t>
                    </w:r>
                    <w:proofErr w:type="gramStart"/>
                    <w:r>
                      <w:rPr>
                        <w:rFonts w:ascii="Arial" w:hAnsi="Arial" w:cs="Arial"/>
                        <w:sz w:val="20"/>
                        <w:szCs w:val="20"/>
                      </w:rPr>
                      <w:t>/  NA</w:t>
                    </w:r>
                    <w:proofErr w:type="gramEnd"/>
                  </w:ins>
                </w:p>
              </w:tc>
              <w:tc>
                <w:tcPr>
                  <w:tcW w:w="2269" w:type="dxa"/>
                  <w:gridSpan w:val="2"/>
                  <w:vAlign w:val="center"/>
                </w:tcPr>
                <w:p w14:paraId="395C6617" w14:textId="20AD5C8F" w:rsidR="00BC0C69" w:rsidRPr="00D327E2" w:rsidRDefault="00BC0C69" w:rsidP="00BC0C69">
                  <w:pPr>
                    <w:jc w:val="center"/>
                    <w:rPr>
                      <w:ins w:id="83" w:author="David Beavers" w:date="2018-03-28T09:34:00Z"/>
                      <w:rFonts w:ascii="Arial" w:hAnsi="Arial" w:cs="Arial"/>
                      <w:sz w:val="20"/>
                      <w:szCs w:val="20"/>
                    </w:rPr>
                  </w:pPr>
                  <w:ins w:id="84" w:author="David Beavers" w:date="2018-03-28T09:34:00Z">
                    <w:r>
                      <w:rPr>
                        <w:rFonts w:ascii="Arial" w:hAnsi="Arial" w:cs="Arial"/>
                        <w:sz w:val="20"/>
                        <w:szCs w:val="20"/>
                      </w:rPr>
                      <w:t xml:space="preserve">Years __ to __ </w:t>
                    </w:r>
                    <w:proofErr w:type="gramStart"/>
                    <w:r>
                      <w:rPr>
                        <w:rFonts w:ascii="Arial" w:hAnsi="Arial" w:cs="Arial"/>
                        <w:sz w:val="20"/>
                        <w:szCs w:val="20"/>
                      </w:rPr>
                      <w:t>/  NA</w:t>
                    </w:r>
                    <w:proofErr w:type="gramEnd"/>
                  </w:ins>
                </w:p>
              </w:tc>
            </w:tr>
            <w:tr w:rsidR="00BC0C69" w:rsidRPr="00D327E2" w14:paraId="1246AB3F" w14:textId="77777777" w:rsidTr="001D48E1">
              <w:trPr>
                <w:trHeight w:val="288"/>
              </w:trPr>
              <w:tc>
                <w:tcPr>
                  <w:tcW w:w="4765" w:type="dxa"/>
                  <w:vAlign w:val="center"/>
                </w:tcPr>
                <w:p w14:paraId="03B39049" w14:textId="77777777" w:rsidR="00BC0C69" w:rsidRPr="00D327E2" w:rsidRDefault="00BC0C69" w:rsidP="00BC0C69">
                  <w:pPr>
                    <w:rPr>
                      <w:rFonts w:ascii="Arial" w:hAnsi="Arial" w:cs="Arial"/>
                      <w:sz w:val="20"/>
                      <w:szCs w:val="20"/>
                    </w:rPr>
                  </w:pPr>
                  <w:r>
                    <w:rPr>
                      <w:rFonts w:ascii="Arial" w:hAnsi="Arial" w:cs="Arial"/>
                      <w:sz w:val="20"/>
                      <w:szCs w:val="20"/>
                    </w:rPr>
                    <w:t>Submission of Interconnection Application to U</w:t>
                  </w:r>
                  <w:r w:rsidRPr="00D327E2">
                    <w:rPr>
                      <w:rFonts w:ascii="Arial" w:hAnsi="Arial" w:cs="Arial"/>
                      <w:sz w:val="20"/>
                      <w:szCs w:val="20"/>
                    </w:rPr>
                    <w:t>tility</w:t>
                  </w:r>
                </w:p>
              </w:tc>
              <w:tc>
                <w:tcPr>
                  <w:tcW w:w="2506" w:type="dxa"/>
                  <w:gridSpan w:val="2"/>
                  <w:vAlign w:val="center"/>
                </w:tcPr>
                <w:p w14:paraId="1AB2F127" w14:textId="77777777" w:rsidR="00BC0C69" w:rsidRPr="00D327E2" w:rsidRDefault="00BC0C69" w:rsidP="00BC0C69">
                  <w:pPr>
                    <w:jc w:val="center"/>
                    <w:rPr>
                      <w:rFonts w:ascii="Arial" w:hAnsi="Arial" w:cs="Arial"/>
                      <w:sz w:val="20"/>
                      <w:szCs w:val="20"/>
                    </w:rPr>
                  </w:pPr>
                </w:p>
              </w:tc>
              <w:tc>
                <w:tcPr>
                  <w:tcW w:w="2269" w:type="dxa"/>
                  <w:gridSpan w:val="2"/>
                  <w:vAlign w:val="center"/>
                </w:tcPr>
                <w:p w14:paraId="5DDA1439" w14:textId="77777777" w:rsidR="00BC0C69" w:rsidRPr="00D327E2" w:rsidRDefault="00BC0C69" w:rsidP="00BC0C69">
                  <w:pPr>
                    <w:jc w:val="center"/>
                    <w:rPr>
                      <w:rFonts w:ascii="Arial" w:hAnsi="Arial" w:cs="Arial"/>
                      <w:sz w:val="20"/>
                      <w:szCs w:val="20"/>
                    </w:rPr>
                  </w:pPr>
                </w:p>
              </w:tc>
            </w:tr>
            <w:tr w:rsidR="00BC0C69" w:rsidRPr="00D327E2" w14:paraId="5FF28647" w14:textId="77777777" w:rsidTr="001D48E1">
              <w:trPr>
                <w:trHeight w:val="288"/>
              </w:trPr>
              <w:tc>
                <w:tcPr>
                  <w:tcW w:w="4765" w:type="dxa"/>
                  <w:vAlign w:val="center"/>
                </w:tcPr>
                <w:p w14:paraId="3C244FE0" w14:textId="77777777" w:rsidR="00BC0C69" w:rsidRPr="00D327E2" w:rsidRDefault="00BC0C69" w:rsidP="00BC0C69">
                  <w:pPr>
                    <w:rPr>
                      <w:rFonts w:ascii="Arial" w:hAnsi="Arial" w:cs="Arial"/>
                      <w:b/>
                      <w:sz w:val="20"/>
                      <w:szCs w:val="20"/>
                    </w:rPr>
                  </w:pPr>
                  <w:r>
                    <w:rPr>
                      <w:rFonts w:ascii="Arial" w:hAnsi="Arial" w:cs="Arial"/>
                      <w:sz w:val="20"/>
                      <w:szCs w:val="20"/>
                    </w:rPr>
                    <w:t>Securing Required P</w:t>
                  </w:r>
                  <w:r w:rsidRPr="00D327E2">
                    <w:rPr>
                      <w:rFonts w:ascii="Arial" w:hAnsi="Arial" w:cs="Arial"/>
                      <w:sz w:val="20"/>
                      <w:szCs w:val="20"/>
                    </w:rPr>
                    <w:t>ermits</w:t>
                  </w:r>
                </w:p>
              </w:tc>
              <w:tc>
                <w:tcPr>
                  <w:tcW w:w="2506" w:type="dxa"/>
                  <w:gridSpan w:val="2"/>
                  <w:vAlign w:val="center"/>
                </w:tcPr>
                <w:p w14:paraId="581922DC" w14:textId="77777777" w:rsidR="00BC0C69" w:rsidRPr="00D327E2" w:rsidRDefault="00BC0C69" w:rsidP="00BC0C69">
                  <w:pPr>
                    <w:ind w:left="-108"/>
                    <w:jc w:val="center"/>
                    <w:rPr>
                      <w:rFonts w:ascii="Arial" w:hAnsi="Arial" w:cs="Arial"/>
                      <w:b/>
                      <w:sz w:val="20"/>
                      <w:szCs w:val="20"/>
                    </w:rPr>
                  </w:pPr>
                </w:p>
              </w:tc>
              <w:tc>
                <w:tcPr>
                  <w:tcW w:w="2269" w:type="dxa"/>
                  <w:gridSpan w:val="2"/>
                  <w:shd w:val="clear" w:color="auto" w:fill="auto"/>
                  <w:vAlign w:val="center"/>
                </w:tcPr>
                <w:p w14:paraId="575B2DA2" w14:textId="77777777" w:rsidR="00BC0C69" w:rsidRPr="00D327E2" w:rsidRDefault="00BC0C69" w:rsidP="00BC0C69">
                  <w:pPr>
                    <w:jc w:val="center"/>
                    <w:rPr>
                      <w:rFonts w:ascii="Arial" w:hAnsi="Arial" w:cs="Arial"/>
                      <w:b/>
                      <w:sz w:val="20"/>
                      <w:szCs w:val="20"/>
                    </w:rPr>
                  </w:pPr>
                </w:p>
              </w:tc>
            </w:tr>
            <w:tr w:rsidR="00BC0C69" w:rsidRPr="00D327E2" w14:paraId="04701511" w14:textId="77777777" w:rsidTr="001D48E1">
              <w:trPr>
                <w:trHeight w:val="288"/>
              </w:trPr>
              <w:tc>
                <w:tcPr>
                  <w:tcW w:w="4765" w:type="dxa"/>
                  <w:vAlign w:val="center"/>
                </w:tcPr>
                <w:p w14:paraId="7616373E" w14:textId="77777777" w:rsidR="00BC0C69" w:rsidRPr="00D327E2" w:rsidRDefault="00BC0C69" w:rsidP="00BC0C69">
                  <w:pPr>
                    <w:rPr>
                      <w:rFonts w:ascii="Arial" w:hAnsi="Arial" w:cs="Arial"/>
                      <w:sz w:val="20"/>
                      <w:szCs w:val="20"/>
                    </w:rPr>
                  </w:pPr>
                  <w:r w:rsidRPr="00D327E2">
                    <w:rPr>
                      <w:rFonts w:ascii="Arial" w:hAnsi="Arial" w:cs="Arial"/>
                      <w:sz w:val="20"/>
                      <w:szCs w:val="20"/>
                    </w:rPr>
                    <w:t>Obtaining Engineering Approvals</w:t>
                  </w:r>
                </w:p>
              </w:tc>
              <w:tc>
                <w:tcPr>
                  <w:tcW w:w="2506" w:type="dxa"/>
                  <w:gridSpan w:val="2"/>
                  <w:vAlign w:val="center"/>
                </w:tcPr>
                <w:p w14:paraId="4D52437A" w14:textId="77777777" w:rsidR="00BC0C69" w:rsidRPr="00D327E2" w:rsidRDefault="00BC0C69" w:rsidP="00BC0C69">
                  <w:pPr>
                    <w:jc w:val="center"/>
                    <w:rPr>
                      <w:rFonts w:ascii="Arial" w:hAnsi="Arial" w:cs="Arial"/>
                      <w:sz w:val="20"/>
                      <w:szCs w:val="20"/>
                    </w:rPr>
                  </w:pPr>
                </w:p>
              </w:tc>
              <w:tc>
                <w:tcPr>
                  <w:tcW w:w="2269" w:type="dxa"/>
                  <w:gridSpan w:val="2"/>
                  <w:vAlign w:val="center"/>
                </w:tcPr>
                <w:p w14:paraId="67F38632" w14:textId="77777777" w:rsidR="00BC0C69" w:rsidRPr="00D327E2" w:rsidRDefault="00BC0C69" w:rsidP="00BC0C69">
                  <w:pPr>
                    <w:jc w:val="center"/>
                    <w:rPr>
                      <w:rFonts w:ascii="Arial" w:hAnsi="Arial" w:cs="Arial"/>
                      <w:sz w:val="20"/>
                      <w:szCs w:val="20"/>
                    </w:rPr>
                  </w:pPr>
                </w:p>
              </w:tc>
            </w:tr>
            <w:tr w:rsidR="00BC0C69" w:rsidRPr="00D327E2" w14:paraId="5F1CB5AE" w14:textId="77777777" w:rsidTr="001D48E1">
              <w:trPr>
                <w:trHeight w:val="288"/>
              </w:trPr>
              <w:tc>
                <w:tcPr>
                  <w:tcW w:w="4765" w:type="dxa"/>
                  <w:vAlign w:val="center"/>
                </w:tcPr>
                <w:p w14:paraId="5AE4EC0A" w14:textId="77777777" w:rsidR="00BC0C69" w:rsidRPr="00D327E2" w:rsidRDefault="00BC0C69" w:rsidP="00BC0C69">
                  <w:pPr>
                    <w:rPr>
                      <w:rFonts w:ascii="Arial" w:hAnsi="Arial" w:cs="Arial"/>
                      <w:sz w:val="20"/>
                      <w:szCs w:val="20"/>
                    </w:rPr>
                  </w:pPr>
                  <w:r>
                    <w:rPr>
                      <w:rFonts w:ascii="Arial" w:hAnsi="Arial" w:cs="Arial"/>
                      <w:sz w:val="20"/>
                      <w:szCs w:val="20"/>
                    </w:rPr>
                    <w:t>Scheduling/Participation in I</w:t>
                  </w:r>
                  <w:r w:rsidRPr="00D327E2">
                    <w:rPr>
                      <w:rFonts w:ascii="Arial" w:hAnsi="Arial" w:cs="Arial"/>
                      <w:sz w:val="20"/>
                      <w:szCs w:val="20"/>
                    </w:rPr>
                    <w:t>nspections</w:t>
                  </w:r>
                </w:p>
              </w:tc>
              <w:tc>
                <w:tcPr>
                  <w:tcW w:w="2506" w:type="dxa"/>
                  <w:gridSpan w:val="2"/>
                  <w:vAlign w:val="center"/>
                </w:tcPr>
                <w:p w14:paraId="1B4024AF" w14:textId="77777777" w:rsidR="00BC0C69" w:rsidRPr="00D327E2" w:rsidRDefault="00BC0C69" w:rsidP="00BC0C69">
                  <w:pPr>
                    <w:jc w:val="center"/>
                    <w:rPr>
                      <w:rFonts w:ascii="Arial" w:hAnsi="Arial" w:cs="Arial"/>
                      <w:sz w:val="20"/>
                      <w:szCs w:val="20"/>
                    </w:rPr>
                  </w:pPr>
                </w:p>
              </w:tc>
              <w:tc>
                <w:tcPr>
                  <w:tcW w:w="2269" w:type="dxa"/>
                  <w:gridSpan w:val="2"/>
                  <w:vAlign w:val="center"/>
                </w:tcPr>
                <w:p w14:paraId="06CC1A61" w14:textId="77777777" w:rsidR="00BC0C69" w:rsidRPr="00D327E2" w:rsidRDefault="00BC0C69" w:rsidP="00BC0C69">
                  <w:pPr>
                    <w:jc w:val="center"/>
                    <w:rPr>
                      <w:rFonts w:ascii="Arial" w:hAnsi="Arial" w:cs="Arial"/>
                      <w:sz w:val="20"/>
                      <w:szCs w:val="20"/>
                    </w:rPr>
                  </w:pPr>
                </w:p>
              </w:tc>
            </w:tr>
            <w:tr w:rsidR="00BC0C69" w:rsidRPr="00D327E2" w14:paraId="13DE9029" w14:textId="77777777" w:rsidTr="001D48E1">
              <w:trPr>
                <w:trHeight w:val="288"/>
              </w:trPr>
              <w:tc>
                <w:tcPr>
                  <w:tcW w:w="4765" w:type="dxa"/>
                  <w:vAlign w:val="center"/>
                </w:tcPr>
                <w:p w14:paraId="6B72C81F" w14:textId="77777777" w:rsidR="00BC0C69" w:rsidRPr="00D327E2" w:rsidRDefault="00BC0C69" w:rsidP="00BC0C69">
                  <w:pPr>
                    <w:rPr>
                      <w:rFonts w:ascii="Arial" w:hAnsi="Arial" w:cs="Arial"/>
                      <w:sz w:val="20"/>
                      <w:szCs w:val="20"/>
                    </w:rPr>
                  </w:pPr>
                  <w:r>
                    <w:rPr>
                      <w:rFonts w:ascii="Arial" w:hAnsi="Arial" w:cs="Arial"/>
                      <w:sz w:val="20"/>
                      <w:szCs w:val="20"/>
                    </w:rPr>
                    <w:t>Application for SMART Program</w:t>
                  </w:r>
                </w:p>
              </w:tc>
              <w:tc>
                <w:tcPr>
                  <w:tcW w:w="2506" w:type="dxa"/>
                  <w:gridSpan w:val="2"/>
                  <w:vAlign w:val="center"/>
                </w:tcPr>
                <w:p w14:paraId="2D744D64" w14:textId="4B4A8CD8" w:rsidR="00BC0C69" w:rsidRPr="001D48E1" w:rsidRDefault="00BC0C69" w:rsidP="00BC0C69">
                  <w:pPr>
                    <w:jc w:val="center"/>
                    <w:rPr>
                      <w:rFonts w:ascii="Arial" w:hAnsi="Arial" w:cs="Arial"/>
                      <w:b/>
                      <w:sz w:val="20"/>
                      <w:szCs w:val="20"/>
                    </w:rPr>
                  </w:pPr>
                  <w:r w:rsidRPr="001D48E1">
                    <w:rPr>
                      <w:rFonts w:ascii="Arial" w:hAnsi="Arial" w:cs="Arial"/>
                      <w:b/>
                      <w:sz w:val="20"/>
                      <w:szCs w:val="20"/>
                    </w:rPr>
                    <w:t>X</w:t>
                  </w:r>
                </w:p>
              </w:tc>
              <w:tc>
                <w:tcPr>
                  <w:tcW w:w="2269" w:type="dxa"/>
                  <w:gridSpan w:val="2"/>
                  <w:vAlign w:val="center"/>
                </w:tcPr>
                <w:p w14:paraId="61C9C02E" w14:textId="77777777" w:rsidR="00BC0C69" w:rsidRPr="00D327E2" w:rsidRDefault="00BC0C69" w:rsidP="00BC0C69">
                  <w:pPr>
                    <w:jc w:val="center"/>
                    <w:rPr>
                      <w:rFonts w:ascii="Arial" w:hAnsi="Arial" w:cs="Arial"/>
                      <w:sz w:val="20"/>
                      <w:szCs w:val="20"/>
                    </w:rPr>
                  </w:pPr>
                </w:p>
              </w:tc>
            </w:tr>
            <w:tr w:rsidR="00BC0C69" w:rsidRPr="00D327E2" w14:paraId="7AB3180D" w14:textId="77777777" w:rsidTr="001D48E1">
              <w:trPr>
                <w:trHeight w:val="432"/>
              </w:trPr>
              <w:tc>
                <w:tcPr>
                  <w:tcW w:w="4765" w:type="dxa"/>
                  <w:shd w:val="clear" w:color="auto" w:fill="BFBFBF" w:themeFill="background1" w:themeFillShade="BF"/>
                  <w:vAlign w:val="center"/>
                </w:tcPr>
                <w:p w14:paraId="5C4D3A80" w14:textId="77777777" w:rsidR="00BC0C69" w:rsidRDefault="00BC0C69" w:rsidP="00BC0C69">
                  <w:pPr>
                    <w:rPr>
                      <w:rFonts w:ascii="Arial" w:hAnsi="Arial" w:cs="Arial"/>
                      <w:b/>
                      <w:sz w:val="20"/>
                      <w:szCs w:val="20"/>
                    </w:rPr>
                  </w:pPr>
                  <w:r>
                    <w:rPr>
                      <w:rFonts w:ascii="Arial" w:hAnsi="Arial" w:cs="Arial"/>
                      <w:b/>
                      <w:sz w:val="20"/>
                      <w:szCs w:val="20"/>
                    </w:rPr>
                    <w:t>OWNERSHIP OF INCENTIVES</w:t>
                  </w:r>
                </w:p>
              </w:tc>
              <w:tc>
                <w:tcPr>
                  <w:tcW w:w="1145" w:type="dxa"/>
                  <w:shd w:val="clear" w:color="auto" w:fill="BFBFBF" w:themeFill="background1" w:themeFillShade="BF"/>
                  <w:vAlign w:val="center"/>
                </w:tcPr>
                <w:p w14:paraId="19CA36E4" w14:textId="77777777" w:rsidR="00BC0C69" w:rsidRPr="00D327E2" w:rsidRDefault="00BC0C69" w:rsidP="00BC0C69">
                  <w:pPr>
                    <w:jc w:val="center"/>
                    <w:rPr>
                      <w:rFonts w:ascii="Arial" w:hAnsi="Arial" w:cs="Arial"/>
                      <w:b/>
                      <w:sz w:val="20"/>
                      <w:szCs w:val="20"/>
                    </w:rPr>
                  </w:pPr>
                  <w:r>
                    <w:rPr>
                      <w:rFonts w:ascii="Arial" w:hAnsi="Arial" w:cs="Arial"/>
                      <w:b/>
                      <w:sz w:val="20"/>
                      <w:szCs w:val="20"/>
                    </w:rPr>
                    <w:t>SYSTEM OWNER</w:t>
                  </w:r>
                </w:p>
              </w:tc>
              <w:tc>
                <w:tcPr>
                  <w:tcW w:w="1361" w:type="dxa"/>
                  <w:shd w:val="clear" w:color="auto" w:fill="BFBFBF" w:themeFill="background1" w:themeFillShade="BF"/>
                  <w:vAlign w:val="center"/>
                </w:tcPr>
                <w:p w14:paraId="7DA87C00" w14:textId="77777777" w:rsidR="00BC0C69" w:rsidRDefault="00BC0C69" w:rsidP="00BC0C69">
                  <w:pPr>
                    <w:jc w:val="center"/>
                    <w:rPr>
                      <w:rFonts w:ascii="Arial" w:hAnsi="Arial" w:cs="Arial"/>
                      <w:b/>
                      <w:sz w:val="20"/>
                      <w:szCs w:val="20"/>
                    </w:rPr>
                  </w:pPr>
                  <w:r>
                    <w:rPr>
                      <w:rFonts w:ascii="Arial" w:hAnsi="Arial" w:cs="Arial"/>
                      <w:b/>
                      <w:sz w:val="20"/>
                      <w:szCs w:val="20"/>
                    </w:rPr>
                    <w:t>CUSTOMER</w:t>
                  </w:r>
                </w:p>
              </w:tc>
              <w:tc>
                <w:tcPr>
                  <w:tcW w:w="1208" w:type="dxa"/>
                  <w:shd w:val="clear" w:color="auto" w:fill="BFBFBF" w:themeFill="background1" w:themeFillShade="BF"/>
                  <w:vAlign w:val="center"/>
                </w:tcPr>
                <w:p w14:paraId="43AA0E86" w14:textId="77777777" w:rsidR="00BC0C69" w:rsidRDefault="00BC0C69" w:rsidP="00BC0C69">
                  <w:pPr>
                    <w:jc w:val="center"/>
                    <w:rPr>
                      <w:rFonts w:ascii="Arial" w:hAnsi="Arial" w:cs="Arial"/>
                      <w:b/>
                      <w:sz w:val="20"/>
                      <w:szCs w:val="20"/>
                    </w:rPr>
                  </w:pPr>
                  <w:r>
                    <w:rPr>
                      <w:rFonts w:ascii="Arial" w:hAnsi="Arial" w:cs="Arial"/>
                      <w:b/>
                      <w:sz w:val="20"/>
                      <w:szCs w:val="20"/>
                    </w:rPr>
                    <w:t>UTILITY</w:t>
                  </w:r>
                </w:p>
              </w:tc>
              <w:tc>
                <w:tcPr>
                  <w:tcW w:w="1061" w:type="dxa"/>
                  <w:shd w:val="clear" w:color="auto" w:fill="BFBFBF" w:themeFill="background1" w:themeFillShade="BF"/>
                  <w:vAlign w:val="center"/>
                </w:tcPr>
                <w:p w14:paraId="6DFC14B3" w14:textId="77777777" w:rsidR="00BC0C69" w:rsidRDefault="00BC0C69" w:rsidP="00BC0C69">
                  <w:pPr>
                    <w:jc w:val="center"/>
                    <w:rPr>
                      <w:rFonts w:ascii="Arial" w:hAnsi="Arial" w:cs="Arial"/>
                      <w:b/>
                      <w:sz w:val="20"/>
                      <w:szCs w:val="20"/>
                    </w:rPr>
                  </w:pPr>
                  <w:r>
                    <w:rPr>
                      <w:rFonts w:ascii="Arial" w:hAnsi="Arial" w:cs="Arial"/>
                      <w:b/>
                      <w:sz w:val="20"/>
                      <w:szCs w:val="20"/>
                    </w:rPr>
                    <w:t>N/A</w:t>
                  </w:r>
                </w:p>
              </w:tc>
            </w:tr>
            <w:tr w:rsidR="00BC0C69" w:rsidRPr="00D327E2" w14:paraId="2128DBE4" w14:textId="77777777" w:rsidTr="001D48E1">
              <w:trPr>
                <w:trHeight w:val="288"/>
              </w:trPr>
              <w:tc>
                <w:tcPr>
                  <w:tcW w:w="4765" w:type="dxa"/>
                  <w:vAlign w:val="center"/>
                </w:tcPr>
                <w:p w14:paraId="43AEA2D5" w14:textId="77777777" w:rsidR="00BC0C69" w:rsidRDefault="00BC0C69" w:rsidP="00BC0C69">
                  <w:pPr>
                    <w:rPr>
                      <w:rFonts w:ascii="Arial" w:hAnsi="Arial" w:cs="Arial"/>
                      <w:sz w:val="20"/>
                      <w:szCs w:val="20"/>
                    </w:rPr>
                  </w:pPr>
                  <w:r>
                    <w:rPr>
                      <w:rFonts w:ascii="Arial" w:hAnsi="Arial" w:cs="Arial"/>
                      <w:sz w:val="20"/>
                      <w:szCs w:val="20"/>
                    </w:rPr>
                    <w:t>Owner of SMART Incentive Payments</w:t>
                  </w:r>
                </w:p>
              </w:tc>
              <w:tc>
                <w:tcPr>
                  <w:tcW w:w="1145" w:type="dxa"/>
                  <w:vAlign w:val="center"/>
                </w:tcPr>
                <w:p w14:paraId="1DA9A5D0" w14:textId="77777777" w:rsidR="00BC0C69" w:rsidRPr="00D327E2" w:rsidRDefault="00BC0C69" w:rsidP="00BC0C69">
                  <w:pPr>
                    <w:jc w:val="center"/>
                    <w:rPr>
                      <w:rFonts w:ascii="Arial" w:hAnsi="Arial" w:cs="Arial"/>
                      <w:sz w:val="20"/>
                      <w:szCs w:val="20"/>
                    </w:rPr>
                  </w:pPr>
                </w:p>
              </w:tc>
              <w:tc>
                <w:tcPr>
                  <w:tcW w:w="1361" w:type="dxa"/>
                  <w:vAlign w:val="center"/>
                </w:tcPr>
                <w:p w14:paraId="104AEDA3" w14:textId="77777777" w:rsidR="00BC0C69" w:rsidRPr="000005CF" w:rsidRDefault="00BC0C69" w:rsidP="00BC0C69">
                  <w:pPr>
                    <w:jc w:val="center"/>
                    <w:rPr>
                      <w:rFonts w:ascii="Arial" w:hAnsi="Arial" w:cs="Arial"/>
                      <w:b/>
                      <w:sz w:val="20"/>
                      <w:szCs w:val="20"/>
                    </w:rPr>
                  </w:pPr>
                </w:p>
              </w:tc>
              <w:tc>
                <w:tcPr>
                  <w:tcW w:w="1208" w:type="dxa"/>
                  <w:vAlign w:val="center"/>
                </w:tcPr>
                <w:p w14:paraId="258B4E39" w14:textId="77777777" w:rsidR="00BC0C69" w:rsidRPr="000005CF" w:rsidRDefault="00BC0C69" w:rsidP="00BC0C69">
                  <w:pPr>
                    <w:jc w:val="center"/>
                    <w:rPr>
                      <w:rFonts w:ascii="Arial" w:hAnsi="Arial" w:cs="Arial"/>
                      <w:b/>
                      <w:sz w:val="20"/>
                      <w:szCs w:val="20"/>
                    </w:rPr>
                  </w:pPr>
                </w:p>
              </w:tc>
              <w:tc>
                <w:tcPr>
                  <w:tcW w:w="1061" w:type="dxa"/>
                  <w:vAlign w:val="center"/>
                </w:tcPr>
                <w:p w14:paraId="6C44A989" w14:textId="77777777" w:rsidR="00BC0C69" w:rsidRPr="000005CF" w:rsidRDefault="00BC0C69" w:rsidP="00BC0C69">
                  <w:pPr>
                    <w:jc w:val="center"/>
                    <w:rPr>
                      <w:rFonts w:ascii="Arial" w:hAnsi="Arial" w:cs="Arial"/>
                      <w:b/>
                      <w:sz w:val="20"/>
                      <w:szCs w:val="20"/>
                    </w:rPr>
                  </w:pPr>
                </w:p>
              </w:tc>
            </w:tr>
            <w:tr w:rsidR="00BC0C69" w:rsidRPr="00D327E2" w14:paraId="5CA49C40" w14:textId="77777777" w:rsidTr="001D48E1">
              <w:trPr>
                <w:trHeight w:val="288"/>
              </w:trPr>
              <w:tc>
                <w:tcPr>
                  <w:tcW w:w="4765" w:type="dxa"/>
                  <w:vAlign w:val="center"/>
                </w:tcPr>
                <w:p w14:paraId="3268A06A" w14:textId="77777777" w:rsidR="00BC0C69" w:rsidRDefault="00BC0C69" w:rsidP="00BC0C69">
                  <w:pPr>
                    <w:rPr>
                      <w:ins w:id="85" w:author="David Beavers" w:date="2018-03-28T12:27:00Z"/>
                      <w:rFonts w:ascii="Arial" w:hAnsi="Arial" w:cs="Arial"/>
                      <w:sz w:val="20"/>
                      <w:szCs w:val="20"/>
                    </w:rPr>
                  </w:pPr>
                  <w:r>
                    <w:rPr>
                      <w:rFonts w:ascii="Arial" w:hAnsi="Arial" w:cs="Arial"/>
                      <w:sz w:val="20"/>
                      <w:szCs w:val="20"/>
                    </w:rPr>
                    <w:t>Owner of Associated RECs*</w:t>
                  </w:r>
                </w:p>
                <w:p w14:paraId="37887BB1" w14:textId="02625516" w:rsidR="004459CA" w:rsidRDefault="00E20B1D" w:rsidP="00BC0C69">
                  <w:pPr>
                    <w:rPr>
                      <w:rFonts w:ascii="Arial" w:hAnsi="Arial" w:cs="Arial"/>
                      <w:sz w:val="20"/>
                      <w:szCs w:val="20"/>
                    </w:rPr>
                  </w:pPr>
                  <w:ins w:id="86" w:author="David Beavers" w:date="2018-03-28T12:27:00Z">
                    <w:r>
                      <w:rPr>
                        <w:rFonts w:ascii="Arial" w:hAnsi="Arial" w:cs="Arial"/>
                        <w:sz w:val="20"/>
                        <w:szCs w:val="20"/>
                      </w:rPr>
                      <w:t>Select “System Owner” or “Customer” for period</w:t>
                    </w:r>
                    <w:r w:rsidR="00BD6F70">
                      <w:rPr>
                        <w:rFonts w:ascii="Arial" w:hAnsi="Arial" w:cs="Arial"/>
                        <w:sz w:val="20"/>
                        <w:szCs w:val="20"/>
                      </w:rPr>
                      <w:t xml:space="preserve"> after year </w:t>
                    </w:r>
                  </w:ins>
                  <w:ins w:id="87" w:author="David Beavers" w:date="2018-03-28T12:28:00Z">
                    <w:r w:rsidR="00BD6F70">
                      <w:rPr>
                        <w:rFonts w:ascii="Arial" w:hAnsi="Arial" w:cs="Arial"/>
                        <w:sz w:val="20"/>
                        <w:szCs w:val="20"/>
                      </w:rPr>
                      <w:t>ten.</w:t>
                    </w:r>
                  </w:ins>
                </w:p>
              </w:tc>
              <w:tc>
                <w:tcPr>
                  <w:tcW w:w="1145" w:type="dxa"/>
                  <w:vAlign w:val="center"/>
                </w:tcPr>
                <w:p w14:paraId="09FE022E" w14:textId="77777777" w:rsidR="00BC0C69" w:rsidRPr="00D327E2" w:rsidRDefault="00BC0C69" w:rsidP="00BC0C69">
                  <w:pPr>
                    <w:jc w:val="center"/>
                    <w:rPr>
                      <w:rFonts w:ascii="Arial" w:hAnsi="Arial" w:cs="Arial"/>
                      <w:sz w:val="20"/>
                      <w:szCs w:val="20"/>
                    </w:rPr>
                  </w:pPr>
                </w:p>
              </w:tc>
              <w:tc>
                <w:tcPr>
                  <w:tcW w:w="1361" w:type="dxa"/>
                  <w:vAlign w:val="center"/>
                </w:tcPr>
                <w:p w14:paraId="70A6601F" w14:textId="77777777" w:rsidR="00BC0C69" w:rsidRPr="00D327E2" w:rsidRDefault="00BC0C69" w:rsidP="00BC0C69">
                  <w:pPr>
                    <w:jc w:val="center"/>
                    <w:rPr>
                      <w:rFonts w:ascii="Arial" w:hAnsi="Arial" w:cs="Arial"/>
                      <w:sz w:val="20"/>
                      <w:szCs w:val="20"/>
                    </w:rPr>
                  </w:pPr>
                </w:p>
              </w:tc>
              <w:tc>
                <w:tcPr>
                  <w:tcW w:w="1208" w:type="dxa"/>
                  <w:vAlign w:val="center"/>
                </w:tcPr>
                <w:p w14:paraId="39C2750E" w14:textId="6F38EFA7" w:rsidR="00BC0C69" w:rsidRPr="00D327E2" w:rsidRDefault="00BC0C69" w:rsidP="00BC0C69">
                  <w:pPr>
                    <w:jc w:val="center"/>
                    <w:rPr>
                      <w:rFonts w:ascii="Arial" w:hAnsi="Arial" w:cs="Arial"/>
                      <w:sz w:val="20"/>
                      <w:szCs w:val="20"/>
                    </w:rPr>
                  </w:pPr>
                  <w:r w:rsidRPr="0022478B">
                    <w:rPr>
                      <w:rFonts w:ascii="Arial" w:hAnsi="Arial" w:cs="Arial"/>
                      <w:b/>
                      <w:sz w:val="20"/>
                      <w:szCs w:val="20"/>
                    </w:rPr>
                    <w:t>X</w:t>
                  </w:r>
                  <w:ins w:id="88" w:author="David Beavers" w:date="2018-03-28T12:26:00Z">
                    <w:r w:rsidR="00AB3068">
                      <w:rPr>
                        <w:rFonts w:ascii="Arial" w:hAnsi="Arial" w:cs="Arial"/>
                        <w:b/>
                        <w:sz w:val="20"/>
                        <w:szCs w:val="20"/>
                      </w:rPr>
                      <w:t xml:space="preserve"> (f</w:t>
                    </w:r>
                  </w:ins>
                  <w:ins w:id="89" w:author="David Beavers" w:date="2018-03-28T12:28:00Z">
                    <w:r w:rsidR="00BD6F70">
                      <w:rPr>
                        <w:rFonts w:ascii="Arial" w:hAnsi="Arial" w:cs="Arial"/>
                        <w:b/>
                        <w:sz w:val="20"/>
                        <w:szCs w:val="20"/>
                      </w:rPr>
                      <w:t xml:space="preserve">irst </w:t>
                    </w:r>
                  </w:ins>
                  <w:bookmarkStart w:id="90" w:name="_GoBack"/>
                  <w:bookmarkEnd w:id="90"/>
                  <w:ins w:id="91" w:author="David Beavers" w:date="2018-03-28T12:26:00Z">
                    <w:r w:rsidR="00AB3068">
                      <w:rPr>
                        <w:rFonts w:ascii="Arial" w:hAnsi="Arial" w:cs="Arial"/>
                        <w:b/>
                        <w:sz w:val="20"/>
                        <w:szCs w:val="20"/>
                      </w:rPr>
                      <w:t>10 Y</w:t>
                    </w:r>
                    <w:r w:rsidR="004459CA">
                      <w:rPr>
                        <w:rFonts w:ascii="Arial" w:hAnsi="Arial" w:cs="Arial"/>
                        <w:b/>
                        <w:sz w:val="20"/>
                        <w:szCs w:val="20"/>
                      </w:rPr>
                      <w:t>ears)</w:t>
                    </w:r>
                  </w:ins>
                </w:p>
              </w:tc>
              <w:tc>
                <w:tcPr>
                  <w:tcW w:w="1061" w:type="dxa"/>
                  <w:vAlign w:val="center"/>
                </w:tcPr>
                <w:p w14:paraId="74117439" w14:textId="77777777" w:rsidR="00BC0C69" w:rsidRPr="00D327E2" w:rsidRDefault="00BC0C69" w:rsidP="00BC0C69">
                  <w:pPr>
                    <w:jc w:val="center"/>
                    <w:rPr>
                      <w:rFonts w:ascii="Arial" w:hAnsi="Arial" w:cs="Arial"/>
                      <w:sz w:val="20"/>
                      <w:szCs w:val="20"/>
                    </w:rPr>
                  </w:pPr>
                </w:p>
              </w:tc>
            </w:tr>
            <w:tr w:rsidR="00BC0C69" w:rsidRPr="00D327E2" w14:paraId="58F6763E" w14:textId="77777777" w:rsidTr="001D48E1">
              <w:trPr>
                <w:trHeight w:val="288"/>
              </w:trPr>
              <w:tc>
                <w:tcPr>
                  <w:tcW w:w="4765" w:type="dxa"/>
                  <w:vAlign w:val="center"/>
                </w:tcPr>
                <w:p w14:paraId="320B32AB" w14:textId="77777777" w:rsidR="00BC0C69" w:rsidRPr="00D327E2" w:rsidRDefault="00BC0C69" w:rsidP="00BC0C69">
                  <w:pPr>
                    <w:rPr>
                      <w:rFonts w:ascii="Arial" w:hAnsi="Arial" w:cs="Arial"/>
                      <w:b/>
                      <w:sz w:val="20"/>
                      <w:szCs w:val="20"/>
                    </w:rPr>
                  </w:pPr>
                  <w:r>
                    <w:rPr>
                      <w:rFonts w:ascii="Arial" w:hAnsi="Arial" w:cs="Arial"/>
                      <w:sz w:val="20"/>
                      <w:szCs w:val="20"/>
                    </w:rPr>
                    <w:t>Owner of Investment Tax Credit</w:t>
                  </w:r>
                </w:p>
              </w:tc>
              <w:tc>
                <w:tcPr>
                  <w:tcW w:w="1145" w:type="dxa"/>
                  <w:vAlign w:val="center"/>
                </w:tcPr>
                <w:p w14:paraId="72A3A7C7" w14:textId="77777777" w:rsidR="00BC0C69" w:rsidRPr="00D327E2" w:rsidRDefault="00BC0C69" w:rsidP="00BC0C69">
                  <w:pPr>
                    <w:jc w:val="center"/>
                    <w:rPr>
                      <w:rFonts w:ascii="Arial" w:hAnsi="Arial" w:cs="Arial"/>
                      <w:b/>
                      <w:sz w:val="20"/>
                      <w:szCs w:val="20"/>
                    </w:rPr>
                  </w:pPr>
                </w:p>
              </w:tc>
              <w:tc>
                <w:tcPr>
                  <w:tcW w:w="1361" w:type="dxa"/>
                  <w:vAlign w:val="center"/>
                </w:tcPr>
                <w:p w14:paraId="0B687F72" w14:textId="77777777" w:rsidR="00BC0C69" w:rsidRPr="00D327E2" w:rsidRDefault="00BC0C69" w:rsidP="00BC0C69">
                  <w:pPr>
                    <w:jc w:val="center"/>
                    <w:rPr>
                      <w:rFonts w:ascii="Arial" w:hAnsi="Arial" w:cs="Arial"/>
                      <w:b/>
                      <w:sz w:val="20"/>
                      <w:szCs w:val="20"/>
                    </w:rPr>
                  </w:pPr>
                </w:p>
              </w:tc>
              <w:tc>
                <w:tcPr>
                  <w:tcW w:w="1208" w:type="dxa"/>
                  <w:vAlign w:val="center"/>
                </w:tcPr>
                <w:p w14:paraId="42EDFF85" w14:textId="77777777" w:rsidR="00BC0C69" w:rsidRPr="0022478B" w:rsidRDefault="00BC0C69" w:rsidP="00BC0C69">
                  <w:pPr>
                    <w:jc w:val="center"/>
                    <w:rPr>
                      <w:rFonts w:ascii="Arial" w:hAnsi="Arial" w:cs="Arial"/>
                      <w:b/>
                      <w:sz w:val="20"/>
                      <w:szCs w:val="20"/>
                    </w:rPr>
                  </w:pPr>
                </w:p>
              </w:tc>
              <w:tc>
                <w:tcPr>
                  <w:tcW w:w="1061" w:type="dxa"/>
                  <w:vAlign w:val="center"/>
                </w:tcPr>
                <w:p w14:paraId="3F70799E" w14:textId="77777777" w:rsidR="00BC0C69" w:rsidRPr="00D327E2" w:rsidRDefault="00BC0C69" w:rsidP="00BC0C69">
                  <w:pPr>
                    <w:jc w:val="center"/>
                    <w:rPr>
                      <w:rFonts w:ascii="Arial" w:hAnsi="Arial" w:cs="Arial"/>
                      <w:b/>
                      <w:sz w:val="20"/>
                      <w:szCs w:val="20"/>
                    </w:rPr>
                  </w:pPr>
                </w:p>
              </w:tc>
            </w:tr>
            <w:tr w:rsidR="00BC0C69" w:rsidRPr="00D327E2" w14:paraId="107CAA48" w14:textId="77777777" w:rsidTr="001D48E1">
              <w:trPr>
                <w:trHeight w:val="288"/>
              </w:trPr>
              <w:tc>
                <w:tcPr>
                  <w:tcW w:w="4765" w:type="dxa"/>
                  <w:vAlign w:val="center"/>
                </w:tcPr>
                <w:p w14:paraId="02230C2F" w14:textId="77777777" w:rsidR="00BC0C69" w:rsidRPr="00D327E2" w:rsidRDefault="00BC0C69" w:rsidP="00BC0C69">
                  <w:pPr>
                    <w:rPr>
                      <w:rFonts w:ascii="Arial" w:hAnsi="Arial" w:cs="Arial"/>
                      <w:sz w:val="20"/>
                      <w:szCs w:val="20"/>
                    </w:rPr>
                  </w:pPr>
                  <w:r>
                    <w:rPr>
                      <w:rFonts w:ascii="Arial" w:hAnsi="Arial" w:cs="Arial"/>
                      <w:sz w:val="20"/>
                      <w:szCs w:val="20"/>
                    </w:rPr>
                    <w:t>Owner of State/Local Tax Credits</w:t>
                  </w:r>
                </w:p>
              </w:tc>
              <w:tc>
                <w:tcPr>
                  <w:tcW w:w="1145" w:type="dxa"/>
                  <w:vAlign w:val="center"/>
                </w:tcPr>
                <w:p w14:paraId="15970A85" w14:textId="77777777" w:rsidR="00BC0C69" w:rsidRPr="00D327E2" w:rsidRDefault="00BC0C69" w:rsidP="00BC0C69">
                  <w:pPr>
                    <w:jc w:val="center"/>
                    <w:rPr>
                      <w:rFonts w:ascii="Arial" w:hAnsi="Arial" w:cs="Arial"/>
                      <w:sz w:val="20"/>
                      <w:szCs w:val="20"/>
                    </w:rPr>
                  </w:pPr>
                </w:p>
              </w:tc>
              <w:tc>
                <w:tcPr>
                  <w:tcW w:w="1361" w:type="dxa"/>
                  <w:vAlign w:val="center"/>
                </w:tcPr>
                <w:p w14:paraId="5E7B4092" w14:textId="77777777" w:rsidR="00BC0C69" w:rsidRPr="00D327E2" w:rsidRDefault="00BC0C69" w:rsidP="00BC0C69">
                  <w:pPr>
                    <w:jc w:val="center"/>
                    <w:rPr>
                      <w:rFonts w:ascii="Arial" w:hAnsi="Arial" w:cs="Arial"/>
                      <w:sz w:val="20"/>
                      <w:szCs w:val="20"/>
                    </w:rPr>
                  </w:pPr>
                </w:p>
              </w:tc>
              <w:tc>
                <w:tcPr>
                  <w:tcW w:w="1208" w:type="dxa"/>
                  <w:vAlign w:val="center"/>
                </w:tcPr>
                <w:p w14:paraId="396910FC" w14:textId="77777777" w:rsidR="00BC0C69" w:rsidRPr="00D327E2" w:rsidRDefault="00BC0C69" w:rsidP="00BC0C69">
                  <w:pPr>
                    <w:jc w:val="center"/>
                    <w:rPr>
                      <w:rFonts w:ascii="Arial" w:hAnsi="Arial" w:cs="Arial"/>
                      <w:sz w:val="20"/>
                      <w:szCs w:val="20"/>
                    </w:rPr>
                  </w:pPr>
                </w:p>
              </w:tc>
              <w:tc>
                <w:tcPr>
                  <w:tcW w:w="1061" w:type="dxa"/>
                  <w:vAlign w:val="center"/>
                </w:tcPr>
                <w:p w14:paraId="0EBD5543" w14:textId="77777777" w:rsidR="00BC0C69" w:rsidRPr="00D327E2" w:rsidRDefault="00BC0C69" w:rsidP="00BC0C69">
                  <w:pPr>
                    <w:jc w:val="center"/>
                    <w:rPr>
                      <w:rFonts w:ascii="Arial" w:hAnsi="Arial" w:cs="Arial"/>
                      <w:sz w:val="20"/>
                      <w:szCs w:val="20"/>
                    </w:rPr>
                  </w:pPr>
                </w:p>
              </w:tc>
            </w:tr>
          </w:tbl>
          <w:p w14:paraId="496C88EA" w14:textId="77777777" w:rsidR="00BC0C69" w:rsidRDefault="00BC0C69" w:rsidP="00BC0C69">
            <w:pPr>
              <w:jc w:val="both"/>
              <w:rPr>
                <w:rFonts w:ascii="Arial" w:hAnsi="Arial" w:cs="Arial"/>
                <w:sz w:val="20"/>
                <w:szCs w:val="20"/>
              </w:rPr>
            </w:pPr>
          </w:p>
        </w:tc>
      </w:tr>
    </w:tbl>
    <w:p w14:paraId="602575A5" w14:textId="778D0FDD" w:rsidR="00800474" w:rsidRPr="001D48E1" w:rsidRDefault="00800474" w:rsidP="00800474">
      <w:pPr>
        <w:rPr>
          <w:rFonts w:ascii="Arial" w:hAnsi="Arial" w:cs="Arial"/>
          <w:sz w:val="21"/>
          <w:szCs w:val="21"/>
        </w:rPr>
      </w:pPr>
      <w:r w:rsidRPr="001D48E1">
        <w:rPr>
          <w:rFonts w:ascii="Arial" w:hAnsi="Arial" w:cs="Arial"/>
          <w:sz w:val="21"/>
          <w:szCs w:val="21"/>
        </w:rPr>
        <w:t>*</w:t>
      </w:r>
      <w:r w:rsidRPr="001D48E1">
        <w:rPr>
          <w:sz w:val="21"/>
          <w:szCs w:val="21"/>
        </w:rPr>
        <w:t xml:space="preserve"> </w:t>
      </w:r>
      <w:r w:rsidR="008F0D1B" w:rsidRPr="001D48E1">
        <w:rPr>
          <w:rFonts w:ascii="Arial" w:hAnsi="Arial" w:cs="Arial"/>
          <w:sz w:val="21"/>
          <w:szCs w:val="21"/>
        </w:rPr>
        <w:t xml:space="preserve">A Renewable Energy Certificate (REC) represents the Environmental Attributes associated with one megawatt-hour of renewable energy as defined by Massachusetts law. In </w:t>
      </w:r>
      <w:r w:rsidR="003A1E74" w:rsidRPr="001D48E1">
        <w:rPr>
          <w:rFonts w:ascii="Arial" w:hAnsi="Arial" w:cs="Arial"/>
          <w:sz w:val="21"/>
          <w:szCs w:val="21"/>
        </w:rPr>
        <w:t>signing a contract to construct this</w:t>
      </w:r>
      <w:r w:rsidR="008F0D1B" w:rsidRPr="001D48E1">
        <w:rPr>
          <w:rFonts w:ascii="Arial" w:hAnsi="Arial" w:cs="Arial"/>
          <w:sz w:val="21"/>
          <w:szCs w:val="21"/>
        </w:rPr>
        <w:t xml:space="preserve"> facility, </w:t>
      </w:r>
      <w:ins w:id="92" w:author="David Beavers" w:date="2018-03-28T09:44:00Z">
        <w:r w:rsidR="00A95AE5">
          <w:rPr>
            <w:rFonts w:ascii="Arial" w:hAnsi="Arial" w:cs="Arial"/>
            <w:sz w:val="21"/>
            <w:szCs w:val="21"/>
          </w:rPr>
          <w:t>and over the</w:t>
        </w:r>
      </w:ins>
      <w:ins w:id="93" w:author="David Beavers" w:date="2018-03-28T12:25:00Z">
        <w:r w:rsidR="007C6DA6">
          <w:rPr>
            <w:rFonts w:ascii="Arial" w:hAnsi="Arial" w:cs="Arial"/>
            <w:sz w:val="21"/>
            <w:szCs w:val="21"/>
          </w:rPr>
          <w:t xml:space="preserve"> ten</w:t>
        </w:r>
        <w:r w:rsidR="00AB3068">
          <w:rPr>
            <w:rFonts w:ascii="Arial" w:hAnsi="Arial" w:cs="Arial"/>
            <w:sz w:val="21"/>
            <w:szCs w:val="21"/>
          </w:rPr>
          <w:t>-</w:t>
        </w:r>
        <w:r w:rsidR="007C6DA6">
          <w:rPr>
            <w:rFonts w:ascii="Arial" w:hAnsi="Arial" w:cs="Arial"/>
            <w:sz w:val="21"/>
            <w:szCs w:val="21"/>
          </w:rPr>
          <w:t>year</w:t>
        </w:r>
      </w:ins>
      <w:ins w:id="94" w:author="David Beavers" w:date="2018-03-28T09:44:00Z">
        <w:r w:rsidR="00A95AE5">
          <w:rPr>
            <w:rFonts w:ascii="Arial" w:hAnsi="Arial" w:cs="Arial"/>
            <w:sz w:val="21"/>
            <w:szCs w:val="21"/>
          </w:rPr>
          <w:t xml:space="preserve"> term of the SMART tariff,</w:t>
        </w:r>
        <w:r w:rsidR="007A268E">
          <w:rPr>
            <w:rFonts w:ascii="Arial" w:hAnsi="Arial" w:cs="Arial"/>
            <w:sz w:val="21"/>
            <w:szCs w:val="21"/>
          </w:rPr>
          <w:t xml:space="preserve"> </w:t>
        </w:r>
      </w:ins>
      <w:r w:rsidR="008F0D1B" w:rsidRPr="001D48E1">
        <w:rPr>
          <w:rFonts w:ascii="Arial" w:hAnsi="Arial" w:cs="Arial"/>
          <w:sz w:val="21"/>
          <w:szCs w:val="21"/>
        </w:rPr>
        <w:t>the</w:t>
      </w:r>
      <w:r w:rsidR="003A1E74" w:rsidRPr="001D48E1">
        <w:rPr>
          <w:rFonts w:ascii="Arial" w:hAnsi="Arial" w:cs="Arial"/>
          <w:sz w:val="21"/>
          <w:szCs w:val="21"/>
        </w:rPr>
        <w:t xml:space="preserve"> end-use</w:t>
      </w:r>
      <w:r w:rsidR="008F0D1B" w:rsidRPr="001D48E1">
        <w:rPr>
          <w:rFonts w:ascii="Arial" w:hAnsi="Arial" w:cs="Arial"/>
          <w:sz w:val="21"/>
          <w:szCs w:val="21"/>
        </w:rPr>
        <w:t xml:space="preserve"> consumer can make no </w:t>
      </w:r>
      <w:ins w:id="95" w:author="David Beavers" w:date="2018-03-28T09:44:00Z">
        <w:r w:rsidR="007A268E">
          <w:rPr>
            <w:rFonts w:ascii="Arial" w:hAnsi="Arial" w:cs="Arial"/>
            <w:sz w:val="21"/>
            <w:szCs w:val="21"/>
          </w:rPr>
          <w:t>commercial or contractual</w:t>
        </w:r>
        <w:r w:rsidR="007A268E" w:rsidRPr="001D48E1">
          <w:rPr>
            <w:rFonts w:ascii="Arial" w:hAnsi="Arial" w:cs="Arial"/>
            <w:sz w:val="21"/>
            <w:szCs w:val="21"/>
          </w:rPr>
          <w:t xml:space="preserve"> </w:t>
        </w:r>
      </w:ins>
      <w:r w:rsidR="008F0D1B" w:rsidRPr="001D48E1">
        <w:rPr>
          <w:rFonts w:ascii="Arial" w:hAnsi="Arial" w:cs="Arial"/>
          <w:sz w:val="21"/>
          <w:szCs w:val="21"/>
        </w:rPr>
        <w:t>claims that they utilized the solar power generated by the facility to meet their electrical energy needs, as the RECs generated by the facilities participating in the SMART program are the property of the utility company.</w:t>
      </w:r>
      <w:ins w:id="96" w:author="David Beavers" w:date="2018-03-28T09:45:00Z">
        <w:r w:rsidR="00022879">
          <w:rPr>
            <w:rFonts w:ascii="Arial" w:hAnsi="Arial" w:cs="Arial"/>
            <w:sz w:val="21"/>
            <w:szCs w:val="21"/>
          </w:rPr>
          <w:t xml:space="preserve"> When the </w:t>
        </w:r>
      </w:ins>
      <w:ins w:id="97" w:author="David Beavers" w:date="2018-03-28T12:25:00Z">
        <w:r w:rsidR="007C6DA6">
          <w:rPr>
            <w:rFonts w:ascii="Arial" w:hAnsi="Arial" w:cs="Arial"/>
            <w:sz w:val="21"/>
            <w:szCs w:val="21"/>
          </w:rPr>
          <w:t>ten</w:t>
        </w:r>
        <w:r w:rsidR="00AB3068">
          <w:rPr>
            <w:rFonts w:ascii="Arial" w:hAnsi="Arial" w:cs="Arial"/>
            <w:sz w:val="21"/>
            <w:szCs w:val="21"/>
          </w:rPr>
          <w:t>-</w:t>
        </w:r>
        <w:r w:rsidR="007C6DA6">
          <w:rPr>
            <w:rFonts w:ascii="Arial" w:hAnsi="Arial" w:cs="Arial"/>
            <w:sz w:val="21"/>
            <w:szCs w:val="21"/>
          </w:rPr>
          <w:t xml:space="preserve">year </w:t>
        </w:r>
      </w:ins>
      <w:ins w:id="98" w:author="David Beavers" w:date="2018-03-28T09:45:00Z">
        <w:r w:rsidR="00022879">
          <w:rPr>
            <w:rFonts w:ascii="Arial" w:hAnsi="Arial" w:cs="Arial"/>
            <w:sz w:val="21"/>
            <w:szCs w:val="21"/>
          </w:rPr>
          <w:t>term of the SMART tariff is concluded, ownership of the RECs reverts to the Customer or System Owner</w:t>
        </w:r>
      </w:ins>
      <w:ins w:id="99" w:author="David Beavers" w:date="2018-03-28T09:46:00Z">
        <w:r w:rsidR="00725A7B">
          <w:rPr>
            <w:rFonts w:ascii="Arial" w:hAnsi="Arial" w:cs="Arial"/>
            <w:sz w:val="21"/>
            <w:szCs w:val="21"/>
          </w:rPr>
          <w:t xml:space="preserve"> </w:t>
        </w:r>
      </w:ins>
      <w:ins w:id="100" w:author="David Beavers" w:date="2018-03-28T09:45:00Z">
        <w:r w:rsidR="00022879">
          <w:rPr>
            <w:rFonts w:ascii="Arial" w:hAnsi="Arial" w:cs="Arial"/>
            <w:sz w:val="21"/>
            <w:szCs w:val="21"/>
          </w:rPr>
          <w:t>as specified in the contract.</w:t>
        </w:r>
      </w:ins>
    </w:p>
    <w:p w14:paraId="27FFFE63" w14:textId="77777777" w:rsidR="00722113" w:rsidRPr="00800474" w:rsidRDefault="00722113" w:rsidP="00800474">
      <w:pPr>
        <w:rPr>
          <w:rFonts w:ascii="Arial" w:hAnsi="Arial" w:cs="Arial"/>
        </w:rPr>
      </w:pPr>
    </w:p>
    <w:p w14:paraId="6374DA2D" w14:textId="77777777" w:rsidR="000D59DA" w:rsidRPr="00500429" w:rsidRDefault="000D59DA" w:rsidP="006176C7">
      <w:pPr>
        <w:rPr>
          <w:rFonts w:ascii="Arial" w:hAnsi="Arial" w:cs="Arial"/>
        </w:rPr>
      </w:pPr>
      <w:proofErr w:type="gramStart"/>
      <w:r w:rsidRPr="00500429">
        <w:rPr>
          <w:rFonts w:ascii="Arial" w:hAnsi="Arial" w:cs="Arial"/>
        </w:rPr>
        <w:lastRenderedPageBreak/>
        <w:t xml:space="preserve">I, </w:t>
      </w:r>
      <w:r w:rsidRPr="00500429">
        <w:rPr>
          <w:rFonts w:ascii="Arial" w:hAnsi="Arial" w:cs="Arial"/>
          <w:u w:val="single"/>
        </w:rPr>
        <w:t xml:space="preserve"> </w:t>
      </w:r>
      <w:r w:rsidRPr="00500429">
        <w:rPr>
          <w:rFonts w:ascii="Arial" w:hAnsi="Arial" w:cs="Arial"/>
          <w:u w:val="single"/>
        </w:rPr>
        <w:tab/>
      </w:r>
      <w:proofErr w:type="gramEnd"/>
      <w:r w:rsidRPr="00500429">
        <w:rPr>
          <w:rFonts w:ascii="Arial" w:hAnsi="Arial" w:cs="Arial"/>
          <w:u w:val="single"/>
        </w:rPr>
        <w:tab/>
      </w:r>
      <w:r w:rsidRPr="00500429">
        <w:rPr>
          <w:rFonts w:ascii="Arial" w:hAnsi="Arial" w:cs="Arial"/>
          <w:u w:val="single"/>
        </w:rPr>
        <w:tab/>
      </w:r>
      <w:r w:rsidRPr="00500429">
        <w:rPr>
          <w:rFonts w:ascii="Arial" w:hAnsi="Arial" w:cs="Arial"/>
          <w:u w:val="single"/>
        </w:rPr>
        <w:tab/>
        <w:t xml:space="preserve"> </w:t>
      </w:r>
      <w:r w:rsidRPr="00500429">
        <w:rPr>
          <w:rFonts w:ascii="Arial" w:hAnsi="Arial" w:cs="Arial"/>
        </w:rPr>
        <w:t>, hereby confirm that I have received and understand the above information. I further confirm that I have had a chance to ask questions of my provider and have received sufficient answers, if applicable.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58"/>
        <w:gridCol w:w="1890"/>
        <w:gridCol w:w="180"/>
      </w:tblGrid>
      <w:tr w:rsidR="000D59DA" w:rsidRPr="00500429" w14:paraId="4E7DED02" w14:textId="77777777" w:rsidTr="000D59DA">
        <w:trPr>
          <w:gridAfter w:val="1"/>
          <w:wAfter w:w="180" w:type="dxa"/>
          <w:trHeight w:val="320"/>
        </w:trPr>
        <w:tc>
          <w:tcPr>
            <w:tcW w:w="5058" w:type="dxa"/>
          </w:tcPr>
          <w:p w14:paraId="5FCBD30F" w14:textId="77777777" w:rsidR="000D59DA" w:rsidRPr="00500429" w:rsidRDefault="000D59DA" w:rsidP="006176C7">
            <w:pPr>
              <w:rPr>
                <w:rFonts w:ascii="Arial" w:hAnsi="Arial" w:cs="Arial"/>
                <w:sz w:val="16"/>
                <w:szCs w:val="16"/>
              </w:rPr>
            </w:pPr>
          </w:p>
        </w:tc>
        <w:tc>
          <w:tcPr>
            <w:tcW w:w="1890" w:type="dxa"/>
          </w:tcPr>
          <w:p w14:paraId="296CD040" w14:textId="77777777" w:rsidR="000D59DA" w:rsidRPr="00500429" w:rsidRDefault="000D59DA" w:rsidP="006176C7">
            <w:pPr>
              <w:rPr>
                <w:rFonts w:ascii="Arial" w:hAnsi="Arial" w:cs="Arial"/>
                <w:sz w:val="16"/>
                <w:szCs w:val="16"/>
              </w:rPr>
            </w:pPr>
          </w:p>
        </w:tc>
      </w:tr>
      <w:tr w:rsidR="000D59DA" w14:paraId="558E42B5" w14:textId="77777777" w:rsidTr="000D59DA">
        <w:trPr>
          <w:trHeight w:val="92"/>
        </w:trPr>
        <w:tc>
          <w:tcPr>
            <w:tcW w:w="5058" w:type="dxa"/>
          </w:tcPr>
          <w:p w14:paraId="4FFA43B0" w14:textId="77777777" w:rsidR="000D59DA" w:rsidRPr="000D59DA" w:rsidRDefault="000D59DA" w:rsidP="006176C7">
            <w:pPr>
              <w:rPr>
                <w:rFonts w:ascii="Arial" w:hAnsi="Arial" w:cs="Arial"/>
                <w:sz w:val="20"/>
                <w:szCs w:val="20"/>
              </w:rPr>
            </w:pPr>
            <w:r>
              <w:rPr>
                <w:rFonts w:ascii="Arial" w:hAnsi="Arial" w:cs="Arial"/>
                <w:sz w:val="20"/>
                <w:szCs w:val="20"/>
              </w:rPr>
              <w:t>Customer Signature</w:t>
            </w:r>
          </w:p>
        </w:tc>
        <w:tc>
          <w:tcPr>
            <w:tcW w:w="2070" w:type="dxa"/>
            <w:gridSpan w:val="2"/>
          </w:tcPr>
          <w:p w14:paraId="4F03883C" w14:textId="77777777" w:rsidR="000D59DA" w:rsidRPr="000D59DA" w:rsidRDefault="000D59DA" w:rsidP="006176C7">
            <w:pPr>
              <w:rPr>
                <w:rFonts w:ascii="Arial" w:hAnsi="Arial" w:cs="Arial"/>
                <w:sz w:val="20"/>
                <w:szCs w:val="20"/>
              </w:rPr>
            </w:pPr>
            <w:r>
              <w:rPr>
                <w:rFonts w:ascii="Arial" w:hAnsi="Arial" w:cs="Arial"/>
                <w:sz w:val="20"/>
                <w:szCs w:val="20"/>
              </w:rPr>
              <w:t>Date</w:t>
            </w:r>
          </w:p>
        </w:tc>
      </w:tr>
    </w:tbl>
    <w:p w14:paraId="4DA1FC95" w14:textId="77777777" w:rsidR="00500429" w:rsidRDefault="00500429" w:rsidP="006176C7">
      <w:pPr>
        <w:rPr>
          <w:rFonts w:ascii="Arial" w:hAnsi="Arial" w:cs="Arial"/>
          <w:sz w:val="16"/>
          <w:szCs w:val="16"/>
        </w:rPr>
      </w:pPr>
    </w:p>
    <w:p w14:paraId="5A63D05F" w14:textId="77777777" w:rsidR="00500429" w:rsidRPr="00500429" w:rsidRDefault="00500429" w:rsidP="006176C7">
      <w:pPr>
        <w:rPr>
          <w:rFonts w:ascii="Arial" w:hAnsi="Arial" w:cs="Arial"/>
          <w:sz w:val="16"/>
          <w:szCs w:val="16"/>
        </w:rPr>
      </w:pPr>
    </w:p>
    <w:p w14:paraId="423DAA19" w14:textId="77777777" w:rsidR="000D59DA" w:rsidRPr="00500429" w:rsidRDefault="000D59DA" w:rsidP="006176C7">
      <w:pPr>
        <w:rPr>
          <w:rFonts w:ascii="Arial" w:hAnsi="Arial" w:cs="Arial"/>
        </w:rPr>
      </w:pPr>
      <w:proofErr w:type="gramStart"/>
      <w:r w:rsidRPr="00500429">
        <w:rPr>
          <w:rFonts w:ascii="Arial" w:hAnsi="Arial" w:cs="Arial"/>
        </w:rPr>
        <w:t xml:space="preserve">I, </w:t>
      </w:r>
      <w:r w:rsidRPr="00500429">
        <w:rPr>
          <w:rFonts w:ascii="Arial" w:hAnsi="Arial" w:cs="Arial"/>
          <w:u w:val="single"/>
        </w:rPr>
        <w:t xml:space="preserve"> </w:t>
      </w:r>
      <w:r w:rsidRPr="00500429">
        <w:rPr>
          <w:rFonts w:ascii="Arial" w:hAnsi="Arial" w:cs="Arial"/>
          <w:u w:val="single"/>
        </w:rPr>
        <w:tab/>
      </w:r>
      <w:proofErr w:type="gramEnd"/>
      <w:r w:rsidRPr="00500429">
        <w:rPr>
          <w:rFonts w:ascii="Arial" w:hAnsi="Arial" w:cs="Arial"/>
          <w:u w:val="single"/>
        </w:rPr>
        <w:tab/>
      </w:r>
      <w:r w:rsidRPr="00500429">
        <w:rPr>
          <w:rFonts w:ascii="Arial" w:hAnsi="Arial" w:cs="Arial"/>
          <w:u w:val="single"/>
        </w:rPr>
        <w:tab/>
      </w:r>
      <w:r w:rsidRPr="00500429">
        <w:rPr>
          <w:rFonts w:ascii="Arial" w:hAnsi="Arial" w:cs="Arial"/>
          <w:u w:val="single"/>
        </w:rPr>
        <w:tab/>
        <w:t xml:space="preserve"> </w:t>
      </w:r>
      <w:r w:rsidRPr="00500429">
        <w:rPr>
          <w:rFonts w:ascii="Arial" w:hAnsi="Arial" w:cs="Arial"/>
        </w:rPr>
        <w:t>, hereby confirm that I have fully explained the above information to the customer and answered any questions that the customer may have had completely and truthfully, to the customer’s satisfaction. I certify that the above information is true and accurate to the best of my knowledge.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58"/>
        <w:gridCol w:w="1890"/>
        <w:gridCol w:w="180"/>
      </w:tblGrid>
      <w:tr w:rsidR="000D59DA" w14:paraId="364164A0" w14:textId="77777777" w:rsidTr="005820B1">
        <w:trPr>
          <w:gridAfter w:val="1"/>
          <w:wAfter w:w="180" w:type="dxa"/>
          <w:trHeight w:val="320"/>
        </w:trPr>
        <w:tc>
          <w:tcPr>
            <w:tcW w:w="5058" w:type="dxa"/>
          </w:tcPr>
          <w:p w14:paraId="44F34A12" w14:textId="77777777" w:rsidR="000D59DA" w:rsidRDefault="000D59DA" w:rsidP="005820B1">
            <w:pPr>
              <w:rPr>
                <w:rFonts w:ascii="Arial" w:hAnsi="Arial" w:cs="Arial"/>
                <w:sz w:val="24"/>
                <w:szCs w:val="24"/>
              </w:rPr>
            </w:pPr>
          </w:p>
        </w:tc>
        <w:tc>
          <w:tcPr>
            <w:tcW w:w="1890" w:type="dxa"/>
          </w:tcPr>
          <w:p w14:paraId="446D757F" w14:textId="77777777" w:rsidR="000D59DA" w:rsidRDefault="000D59DA" w:rsidP="005820B1">
            <w:pPr>
              <w:rPr>
                <w:rFonts w:ascii="Arial" w:hAnsi="Arial" w:cs="Arial"/>
                <w:sz w:val="24"/>
                <w:szCs w:val="24"/>
              </w:rPr>
            </w:pPr>
          </w:p>
        </w:tc>
      </w:tr>
      <w:tr w:rsidR="000D59DA" w14:paraId="0F645EF2" w14:textId="77777777" w:rsidTr="000D59DA">
        <w:trPr>
          <w:trHeight w:val="92"/>
        </w:trPr>
        <w:tc>
          <w:tcPr>
            <w:tcW w:w="5058" w:type="dxa"/>
          </w:tcPr>
          <w:p w14:paraId="05BE1FA7" w14:textId="77777777" w:rsidR="000D59DA" w:rsidRPr="000D59DA" w:rsidRDefault="000D59DA" w:rsidP="005820B1">
            <w:pPr>
              <w:rPr>
                <w:rFonts w:ascii="Arial" w:hAnsi="Arial" w:cs="Arial"/>
                <w:sz w:val="20"/>
                <w:szCs w:val="20"/>
              </w:rPr>
            </w:pPr>
            <w:r>
              <w:rPr>
                <w:rFonts w:ascii="Arial" w:hAnsi="Arial" w:cs="Arial"/>
                <w:sz w:val="20"/>
                <w:szCs w:val="20"/>
              </w:rPr>
              <w:t>Provider Signature</w:t>
            </w:r>
          </w:p>
        </w:tc>
        <w:tc>
          <w:tcPr>
            <w:tcW w:w="2070" w:type="dxa"/>
            <w:gridSpan w:val="2"/>
          </w:tcPr>
          <w:p w14:paraId="69D0EEC1" w14:textId="77777777" w:rsidR="000D59DA" w:rsidRPr="000D59DA" w:rsidRDefault="000D59DA" w:rsidP="005820B1">
            <w:pPr>
              <w:rPr>
                <w:rFonts w:ascii="Arial" w:hAnsi="Arial" w:cs="Arial"/>
                <w:sz w:val="20"/>
                <w:szCs w:val="20"/>
              </w:rPr>
            </w:pPr>
            <w:r>
              <w:rPr>
                <w:rFonts w:ascii="Arial" w:hAnsi="Arial" w:cs="Arial"/>
                <w:sz w:val="20"/>
                <w:szCs w:val="20"/>
              </w:rPr>
              <w:t>Date</w:t>
            </w:r>
          </w:p>
        </w:tc>
      </w:tr>
    </w:tbl>
    <w:p w14:paraId="189B34EC" w14:textId="77777777" w:rsidR="000D59DA" w:rsidRPr="000D59DA" w:rsidRDefault="000D59DA" w:rsidP="006176C7">
      <w:pPr>
        <w:rPr>
          <w:rFonts w:ascii="Arial" w:hAnsi="Arial" w:cs="Arial"/>
          <w:sz w:val="24"/>
          <w:szCs w:val="24"/>
        </w:rPr>
      </w:pPr>
    </w:p>
    <w:sectPr w:rsidR="000D59DA" w:rsidRPr="000D59DA">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6" w:author="David Beavers" w:date="2018-03-27T16:27:00Z" w:initials="DB">
    <w:p w14:paraId="4CD5492E" w14:textId="77777777" w:rsidR="00B9425A" w:rsidRDefault="00B9425A">
      <w:pPr>
        <w:pStyle w:val="CommentText"/>
      </w:pPr>
      <w:r>
        <w:rPr>
          <w:rStyle w:val="CommentReference"/>
        </w:rPr>
        <w:annotationRef/>
      </w:r>
      <w:r>
        <w:t xml:space="preserve">BTM vs FTM could have substantial impacts on the project benefits, e.g. when MMRC as proposed applies, BTM for some building load profiles could reduce solar savings. </w:t>
      </w:r>
    </w:p>
  </w:comment>
  <w:comment w:id="46" w:author="David Beavers" w:date="2018-03-28T09:20:00Z" w:initials="DB">
    <w:p w14:paraId="696F0BB0" w14:textId="0373282B" w:rsidR="00BC0C69" w:rsidRDefault="00BC0C69">
      <w:pPr>
        <w:pStyle w:val="CommentText"/>
      </w:pPr>
      <w:r>
        <w:rPr>
          <w:rStyle w:val="CommentReference"/>
        </w:rPr>
        <w:annotationRef/>
      </w:r>
      <w:r>
        <w:t>Not sufficient for an “investment” decision. Please see general comments.</w:t>
      </w:r>
    </w:p>
  </w:comment>
  <w:comment w:id="55" w:author="David Beavers" w:date="2018-03-28T09:21:00Z" w:initials="DB">
    <w:p w14:paraId="73D8A454" w14:textId="62024FE2" w:rsidR="00BC0C69" w:rsidRDefault="00BC0C69">
      <w:pPr>
        <w:pStyle w:val="CommentText"/>
      </w:pPr>
      <w:r>
        <w:rPr>
          <w:rStyle w:val="CommentReference"/>
        </w:rPr>
        <w:annotationRef/>
      </w:r>
      <w:r>
        <w:t>Is this necessary under a 3</w:t>
      </w:r>
      <w:r w:rsidRPr="000B7683">
        <w:rPr>
          <w:vertAlign w:val="superscript"/>
        </w:rPr>
        <w:t>rd</w:t>
      </w:r>
      <w:r>
        <w:t xml:space="preserve"> party contract? The 3</w:t>
      </w:r>
      <w:r w:rsidRPr="000B7683">
        <w:rPr>
          <w:vertAlign w:val="superscript"/>
        </w:rPr>
        <w:t>rd</w:t>
      </w:r>
      <w:r>
        <w:t xml:space="preserve"> party is responsible for all O&amp;M.</w:t>
      </w:r>
    </w:p>
  </w:comment>
  <w:comment w:id="71" w:author="David Beavers" w:date="2018-03-28T09:33:00Z" w:initials="DB">
    <w:p w14:paraId="7724CD39" w14:textId="4B5B38A9" w:rsidR="00BC0C69" w:rsidRDefault="00BC0C69">
      <w:pPr>
        <w:pStyle w:val="CommentText"/>
      </w:pPr>
      <w:r>
        <w:rPr>
          <w:rStyle w:val="CommentReference"/>
        </w:rPr>
        <w:annotationRef/>
      </w:r>
      <w:r>
        <w:t>Will a solar installer / developer be qualified to answer this question?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D5492E" w15:done="0"/>
  <w15:commentEx w15:paraId="696F0BB0" w15:done="0"/>
  <w15:commentEx w15:paraId="73D8A454" w15:done="0"/>
  <w15:commentEx w15:paraId="7724CD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D5492E" w16cid:durableId="1E64EF8E"/>
  <w16cid:commentId w16cid:paraId="696F0BB0" w16cid:durableId="1E65DCF5"/>
  <w16cid:commentId w16cid:paraId="73D8A454" w16cid:durableId="1E65DD26"/>
  <w16cid:commentId w16cid:paraId="7724CD39" w16cid:durableId="1E65DF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828A2" w14:textId="77777777" w:rsidR="00C52C9F" w:rsidRDefault="00C52C9F" w:rsidP="004328D2">
      <w:pPr>
        <w:spacing w:after="0" w:line="240" w:lineRule="auto"/>
      </w:pPr>
      <w:r>
        <w:separator/>
      </w:r>
    </w:p>
  </w:endnote>
  <w:endnote w:type="continuationSeparator" w:id="0">
    <w:p w14:paraId="09D76E84" w14:textId="77777777" w:rsidR="00C52C9F" w:rsidRDefault="00C52C9F" w:rsidP="0043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7762196"/>
      <w:docPartObj>
        <w:docPartGallery w:val="Page Numbers (Bottom of Page)"/>
        <w:docPartUnique/>
      </w:docPartObj>
    </w:sdtPr>
    <w:sdtEndPr/>
    <w:sdtContent>
      <w:sdt>
        <w:sdtPr>
          <w:id w:val="98381352"/>
          <w:docPartObj>
            <w:docPartGallery w:val="Page Numbers (Top of Page)"/>
            <w:docPartUnique/>
          </w:docPartObj>
        </w:sdtPr>
        <w:sdtEndPr/>
        <w:sdtContent>
          <w:p w14:paraId="6B2F43D8" w14:textId="4BD482F4" w:rsidR="004328D2" w:rsidRDefault="004328D2">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AE066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0660">
              <w:rPr>
                <w:b/>
                <w:bCs/>
                <w:noProof/>
              </w:rPr>
              <w:t>2</w:t>
            </w:r>
            <w:r>
              <w:rPr>
                <w:b/>
                <w:bCs/>
                <w:sz w:val="24"/>
                <w:szCs w:val="24"/>
              </w:rPr>
              <w:fldChar w:fldCharType="end"/>
            </w:r>
          </w:p>
        </w:sdtContent>
      </w:sdt>
    </w:sdtContent>
  </w:sdt>
  <w:p w14:paraId="0F4A94B5" w14:textId="77777777" w:rsidR="004328D2" w:rsidRDefault="0043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0687E" w14:textId="77777777" w:rsidR="00C52C9F" w:rsidRDefault="00C52C9F" w:rsidP="004328D2">
      <w:pPr>
        <w:spacing w:after="0" w:line="240" w:lineRule="auto"/>
      </w:pPr>
      <w:r>
        <w:separator/>
      </w:r>
    </w:p>
  </w:footnote>
  <w:footnote w:type="continuationSeparator" w:id="0">
    <w:p w14:paraId="5075B6A2" w14:textId="77777777" w:rsidR="00C52C9F" w:rsidRDefault="00C52C9F" w:rsidP="004328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FA3"/>
    <w:multiLevelType w:val="hybridMultilevel"/>
    <w:tmpl w:val="880A6D00"/>
    <w:lvl w:ilvl="0" w:tplc="9CFA8B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1C2FE1"/>
    <w:multiLevelType w:val="hybridMultilevel"/>
    <w:tmpl w:val="FE3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C4348E"/>
    <w:multiLevelType w:val="hybridMultilevel"/>
    <w:tmpl w:val="A5E26BE0"/>
    <w:lvl w:ilvl="0" w:tplc="D2827FB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Beavers">
    <w15:presenceInfo w15:providerId="None" w15:userId="David Beav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EEA"/>
    <w:rsid w:val="000005CF"/>
    <w:rsid w:val="000117AA"/>
    <w:rsid w:val="00016D3E"/>
    <w:rsid w:val="00022879"/>
    <w:rsid w:val="00037155"/>
    <w:rsid w:val="00044F5F"/>
    <w:rsid w:val="000B7683"/>
    <w:rsid w:val="000D59DA"/>
    <w:rsid w:val="00110A84"/>
    <w:rsid w:val="00137D46"/>
    <w:rsid w:val="00153813"/>
    <w:rsid w:val="001542E7"/>
    <w:rsid w:val="001565CC"/>
    <w:rsid w:val="00160F29"/>
    <w:rsid w:val="001D48E1"/>
    <w:rsid w:val="001D6C2B"/>
    <w:rsid w:val="001E748F"/>
    <w:rsid w:val="0022478B"/>
    <w:rsid w:val="00253604"/>
    <w:rsid w:val="002753A7"/>
    <w:rsid w:val="00281A49"/>
    <w:rsid w:val="002867F3"/>
    <w:rsid w:val="002A75A2"/>
    <w:rsid w:val="002F26E3"/>
    <w:rsid w:val="00307D53"/>
    <w:rsid w:val="00312C4C"/>
    <w:rsid w:val="00320A96"/>
    <w:rsid w:val="00334E9B"/>
    <w:rsid w:val="003479E7"/>
    <w:rsid w:val="00382E1C"/>
    <w:rsid w:val="003914BE"/>
    <w:rsid w:val="003A1E74"/>
    <w:rsid w:val="003C7BDB"/>
    <w:rsid w:val="003D6B7D"/>
    <w:rsid w:val="004013CB"/>
    <w:rsid w:val="004328D2"/>
    <w:rsid w:val="004459CA"/>
    <w:rsid w:val="004A784B"/>
    <w:rsid w:val="004B09E1"/>
    <w:rsid w:val="004F1CAF"/>
    <w:rsid w:val="00500429"/>
    <w:rsid w:val="00525F33"/>
    <w:rsid w:val="00555A69"/>
    <w:rsid w:val="005D5293"/>
    <w:rsid w:val="006176C7"/>
    <w:rsid w:val="00634F8C"/>
    <w:rsid w:val="006813D0"/>
    <w:rsid w:val="006A6052"/>
    <w:rsid w:val="006A75EA"/>
    <w:rsid w:val="006B1387"/>
    <w:rsid w:val="00722113"/>
    <w:rsid w:val="00725A7B"/>
    <w:rsid w:val="00795B0E"/>
    <w:rsid w:val="007A268E"/>
    <w:rsid w:val="007B08B1"/>
    <w:rsid w:val="007B2B41"/>
    <w:rsid w:val="007C4799"/>
    <w:rsid w:val="007C6DA6"/>
    <w:rsid w:val="007F2EEC"/>
    <w:rsid w:val="00800474"/>
    <w:rsid w:val="0084168C"/>
    <w:rsid w:val="008865F9"/>
    <w:rsid w:val="008A78C9"/>
    <w:rsid w:val="008D2272"/>
    <w:rsid w:val="008E3B01"/>
    <w:rsid w:val="008E3E8D"/>
    <w:rsid w:val="008F0D1B"/>
    <w:rsid w:val="00901950"/>
    <w:rsid w:val="0091323E"/>
    <w:rsid w:val="0091433D"/>
    <w:rsid w:val="00937CB6"/>
    <w:rsid w:val="00982816"/>
    <w:rsid w:val="00993162"/>
    <w:rsid w:val="00A16E10"/>
    <w:rsid w:val="00A26D01"/>
    <w:rsid w:val="00A63A01"/>
    <w:rsid w:val="00A7075C"/>
    <w:rsid w:val="00A95AE5"/>
    <w:rsid w:val="00AB3068"/>
    <w:rsid w:val="00AE041D"/>
    <w:rsid w:val="00AE0660"/>
    <w:rsid w:val="00B339E3"/>
    <w:rsid w:val="00B43E9F"/>
    <w:rsid w:val="00B757BA"/>
    <w:rsid w:val="00B9425A"/>
    <w:rsid w:val="00BC0C69"/>
    <w:rsid w:val="00BD6F70"/>
    <w:rsid w:val="00BF453F"/>
    <w:rsid w:val="00C01DC5"/>
    <w:rsid w:val="00C345FD"/>
    <w:rsid w:val="00C52C9F"/>
    <w:rsid w:val="00C80423"/>
    <w:rsid w:val="00C87A5C"/>
    <w:rsid w:val="00CB1A2F"/>
    <w:rsid w:val="00CD6BCC"/>
    <w:rsid w:val="00D003A1"/>
    <w:rsid w:val="00D14F6A"/>
    <w:rsid w:val="00D327E2"/>
    <w:rsid w:val="00D53D80"/>
    <w:rsid w:val="00D8791B"/>
    <w:rsid w:val="00E02AEF"/>
    <w:rsid w:val="00E068B8"/>
    <w:rsid w:val="00E12999"/>
    <w:rsid w:val="00E16A00"/>
    <w:rsid w:val="00E16F70"/>
    <w:rsid w:val="00E20B1D"/>
    <w:rsid w:val="00E5692B"/>
    <w:rsid w:val="00EA4956"/>
    <w:rsid w:val="00EB6889"/>
    <w:rsid w:val="00EF2C52"/>
    <w:rsid w:val="00F001DA"/>
    <w:rsid w:val="00F16EEA"/>
    <w:rsid w:val="00F71C8B"/>
    <w:rsid w:val="00F8663B"/>
    <w:rsid w:val="00FD50A6"/>
    <w:rsid w:val="00FE2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70C32"/>
  <w15:docId w15:val="{BF2C5A1E-2A15-42CF-B293-C1E933E2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6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7E2"/>
    <w:pPr>
      <w:ind w:left="720"/>
      <w:contextualSpacing/>
    </w:pPr>
  </w:style>
  <w:style w:type="paragraph" w:styleId="BalloonText">
    <w:name w:val="Balloon Text"/>
    <w:basedOn w:val="Normal"/>
    <w:link w:val="BalloonTextChar"/>
    <w:uiPriority w:val="99"/>
    <w:semiHidden/>
    <w:unhideWhenUsed/>
    <w:rsid w:val="00617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6C7"/>
    <w:rPr>
      <w:rFonts w:ascii="Tahoma" w:hAnsi="Tahoma" w:cs="Tahoma"/>
      <w:sz w:val="16"/>
      <w:szCs w:val="16"/>
    </w:rPr>
  </w:style>
  <w:style w:type="paragraph" w:styleId="Header">
    <w:name w:val="header"/>
    <w:basedOn w:val="Normal"/>
    <w:link w:val="HeaderChar"/>
    <w:uiPriority w:val="99"/>
    <w:unhideWhenUsed/>
    <w:rsid w:val="00432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8D2"/>
  </w:style>
  <w:style w:type="paragraph" w:styleId="Footer">
    <w:name w:val="footer"/>
    <w:basedOn w:val="Normal"/>
    <w:link w:val="FooterChar"/>
    <w:uiPriority w:val="99"/>
    <w:unhideWhenUsed/>
    <w:rsid w:val="00432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8D2"/>
  </w:style>
  <w:style w:type="table" w:customStyle="1" w:styleId="TableGrid1">
    <w:name w:val="Table Grid1"/>
    <w:basedOn w:val="TableNormal"/>
    <w:next w:val="TableGrid"/>
    <w:uiPriority w:val="59"/>
    <w:rsid w:val="00EB6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16A00"/>
    <w:rPr>
      <w:sz w:val="16"/>
      <w:szCs w:val="16"/>
    </w:rPr>
  </w:style>
  <w:style w:type="paragraph" w:styleId="CommentText">
    <w:name w:val="annotation text"/>
    <w:basedOn w:val="Normal"/>
    <w:link w:val="CommentTextChar"/>
    <w:uiPriority w:val="99"/>
    <w:semiHidden/>
    <w:unhideWhenUsed/>
    <w:rsid w:val="00E16A00"/>
    <w:pPr>
      <w:spacing w:line="240" w:lineRule="auto"/>
    </w:pPr>
    <w:rPr>
      <w:sz w:val="20"/>
      <w:szCs w:val="20"/>
    </w:rPr>
  </w:style>
  <w:style w:type="character" w:customStyle="1" w:styleId="CommentTextChar">
    <w:name w:val="Comment Text Char"/>
    <w:basedOn w:val="DefaultParagraphFont"/>
    <w:link w:val="CommentText"/>
    <w:uiPriority w:val="99"/>
    <w:semiHidden/>
    <w:rsid w:val="00E16A00"/>
    <w:rPr>
      <w:sz w:val="20"/>
      <w:szCs w:val="20"/>
    </w:rPr>
  </w:style>
  <w:style w:type="paragraph" w:styleId="CommentSubject">
    <w:name w:val="annotation subject"/>
    <w:basedOn w:val="CommentText"/>
    <w:next w:val="CommentText"/>
    <w:link w:val="CommentSubjectChar"/>
    <w:uiPriority w:val="99"/>
    <w:semiHidden/>
    <w:unhideWhenUsed/>
    <w:rsid w:val="00E16A00"/>
    <w:rPr>
      <w:b/>
      <w:bCs/>
    </w:rPr>
  </w:style>
  <w:style w:type="character" w:customStyle="1" w:styleId="CommentSubjectChar">
    <w:name w:val="Comment Subject Char"/>
    <w:basedOn w:val="CommentTextChar"/>
    <w:link w:val="CommentSubject"/>
    <w:uiPriority w:val="99"/>
    <w:semiHidden/>
    <w:rsid w:val="00E16A00"/>
    <w:rPr>
      <w:b/>
      <w:bCs/>
      <w:sz w:val="20"/>
      <w:szCs w:val="20"/>
    </w:rPr>
  </w:style>
  <w:style w:type="character" w:styleId="Hyperlink">
    <w:name w:val="Hyperlink"/>
    <w:basedOn w:val="DefaultParagraphFont"/>
    <w:uiPriority w:val="99"/>
    <w:unhideWhenUsed/>
    <w:rsid w:val="00E068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205391">
      <w:bodyDiv w:val="1"/>
      <w:marLeft w:val="0"/>
      <w:marRight w:val="0"/>
      <w:marTop w:val="0"/>
      <w:marBottom w:val="0"/>
      <w:divBdr>
        <w:top w:val="none" w:sz="0" w:space="0" w:color="auto"/>
        <w:left w:val="none" w:sz="0" w:space="0" w:color="auto"/>
        <w:bottom w:val="none" w:sz="0" w:space="0" w:color="auto"/>
        <w:right w:val="none" w:sz="0" w:space="0" w:color="auto"/>
      </w:divBdr>
    </w:div>
    <w:div w:id="946428029">
      <w:bodyDiv w:val="1"/>
      <w:marLeft w:val="0"/>
      <w:marRight w:val="0"/>
      <w:marTop w:val="0"/>
      <w:marBottom w:val="0"/>
      <w:divBdr>
        <w:top w:val="none" w:sz="0" w:space="0" w:color="auto"/>
        <w:left w:val="none" w:sz="0" w:space="0" w:color="auto"/>
        <w:bottom w:val="none" w:sz="0" w:space="0" w:color="auto"/>
        <w:right w:val="none" w:sz="0" w:space="0" w:color="auto"/>
      </w:divBdr>
    </w:div>
    <w:div w:id="1209144815">
      <w:bodyDiv w:val="1"/>
      <w:marLeft w:val="0"/>
      <w:marRight w:val="0"/>
      <w:marTop w:val="0"/>
      <w:marBottom w:val="0"/>
      <w:divBdr>
        <w:top w:val="none" w:sz="0" w:space="0" w:color="auto"/>
        <w:left w:val="none" w:sz="0" w:space="0" w:color="auto"/>
        <w:bottom w:val="none" w:sz="0" w:space="0" w:color="auto"/>
        <w:right w:val="none" w:sz="0" w:space="0" w:color="auto"/>
      </w:divBdr>
    </w:div>
    <w:div w:id="1632519857">
      <w:bodyDiv w:val="1"/>
      <w:marLeft w:val="0"/>
      <w:marRight w:val="0"/>
      <w:marTop w:val="0"/>
      <w:marBottom w:val="0"/>
      <w:divBdr>
        <w:top w:val="none" w:sz="0" w:space="0" w:color="auto"/>
        <w:left w:val="none" w:sz="0" w:space="0" w:color="auto"/>
        <w:bottom w:val="none" w:sz="0" w:space="0" w:color="auto"/>
        <w:right w:val="none" w:sz="0" w:space="0" w:color="auto"/>
      </w:divBdr>
    </w:div>
    <w:div w:id="199375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E9BAB-D82D-4AF7-9B88-344DFFFDE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Berthod, Amber (ENE)</dc:creator>
  <cp:lastModifiedBy>David Beavers</cp:lastModifiedBy>
  <cp:revision>33</cp:revision>
  <cp:lastPrinted>2017-11-16T16:32:00Z</cp:lastPrinted>
  <dcterms:created xsi:type="dcterms:W3CDTF">2018-03-28T13:16:00Z</dcterms:created>
  <dcterms:modified xsi:type="dcterms:W3CDTF">2018-03-28T16:28:00Z</dcterms:modified>
</cp:coreProperties>
</file>